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80EE2A" w14:textId="77777777" w:rsidR="003A323B" w:rsidRDefault="003A323B">
      <w:r>
        <w:t>Chemicals needed:</w:t>
      </w:r>
    </w:p>
    <w:p w14:paraId="2D8EE89A" w14:textId="471D3B25" w:rsidR="00C620B9" w:rsidRDefault="007E7AAC" w:rsidP="00C620B9">
      <w:pPr>
        <w:pStyle w:val="ListParagraph"/>
        <w:numPr>
          <w:ilvl w:val="0"/>
          <w:numId w:val="8"/>
        </w:numPr>
      </w:pPr>
      <w:del w:id="0" w:author="Rainey" w:date="2015-11-16T12:25:00Z">
        <w:r w:rsidDel="00E1693A">
          <w:delText>2.5</w:delText>
        </w:r>
      </w:del>
      <w:del w:id="1" w:author="Rainey" w:date="2015-11-16T12:26:00Z">
        <w:r w:rsidDel="00E1693A">
          <w:delText xml:space="preserve"> mL per sample</w:delText>
        </w:r>
      </w:del>
      <w:del w:id="2" w:author="Rainey" w:date="2015-11-16T15:28:00Z">
        <w:r w:rsidDel="00485912">
          <w:delText xml:space="preserve"> </w:delText>
        </w:r>
      </w:del>
      <w:del w:id="3" w:author="Rainey" w:date="2015-11-16T12:25:00Z">
        <w:r w:rsidDel="00E1693A">
          <w:delText>methyl tert-butyl ether</w:delText>
        </w:r>
      </w:del>
      <w:ins w:id="4" w:author="Rainey" w:date="2015-11-16T15:28:00Z">
        <w:r w:rsidR="00485912">
          <w:t>C</w:t>
        </w:r>
      </w:ins>
      <w:bookmarkStart w:id="5" w:name="_GoBack"/>
      <w:bookmarkEnd w:id="5"/>
      <w:ins w:id="6" w:author="Rainey" w:date="2015-11-16T12:25:00Z">
        <w:r w:rsidR="00E1693A">
          <w:t>hloroform:methanol</w:t>
        </w:r>
      </w:ins>
      <w:ins w:id="7" w:author="Rainey" w:date="2015-11-16T12:26:00Z">
        <w:r w:rsidR="00E1693A">
          <w:t>(</w:t>
        </w:r>
      </w:ins>
      <w:ins w:id="8" w:author="Rainey" w:date="2015-11-16T12:25:00Z">
        <w:r w:rsidR="00E1693A">
          <w:t>1mM BHT) (2:1, v:v)</w:t>
        </w:r>
      </w:ins>
      <w:r>
        <w:t xml:space="preserve"> on ice</w:t>
      </w:r>
      <w:ins w:id="9" w:author="Rainey" w:date="2015-11-16T14:50:00Z">
        <w:r w:rsidR="009A40BA">
          <w:t xml:space="preserve"> (Folch solvent)</w:t>
        </w:r>
      </w:ins>
    </w:p>
    <w:p w14:paraId="5471ADEC" w14:textId="2A29BA71" w:rsidR="00B4460F" w:rsidRPr="00B4460F" w:rsidRDefault="007E7AAC" w:rsidP="00B4460F">
      <w:pPr>
        <w:pStyle w:val="ListParagraph"/>
        <w:numPr>
          <w:ilvl w:val="0"/>
          <w:numId w:val="8"/>
        </w:numPr>
      </w:pPr>
      <w:del w:id="10" w:author="Rainey" w:date="2015-11-16T12:26:00Z">
        <w:r w:rsidDel="00E1693A">
          <w:delText>600</w:delText>
        </w:r>
        <w:r w:rsidR="00B4460F" w:rsidRPr="00B4460F" w:rsidDel="00E1693A">
          <w:delText xml:space="preserve"> µL </w:delText>
        </w:r>
        <w:r w:rsidDel="00E1693A">
          <w:delText xml:space="preserve">per sample </w:delText>
        </w:r>
        <w:r w:rsidR="00B4460F" w:rsidRPr="00B4460F" w:rsidDel="00E1693A">
          <w:delText xml:space="preserve">of </w:delText>
        </w:r>
      </w:del>
      <w:r>
        <w:t>water</w:t>
      </w:r>
      <w:r w:rsidR="00B4460F" w:rsidRPr="00B4460F">
        <w:t xml:space="preserve"> </w:t>
      </w:r>
      <w:r>
        <w:t xml:space="preserve">on ice </w:t>
      </w:r>
    </w:p>
    <w:p w14:paraId="282A1D8A" w14:textId="4A0DE7F0" w:rsidR="00B4460F" w:rsidRPr="00B4460F" w:rsidRDefault="007E7AAC" w:rsidP="00B4460F">
      <w:pPr>
        <w:pStyle w:val="ListParagraph"/>
        <w:numPr>
          <w:ilvl w:val="0"/>
          <w:numId w:val="8"/>
        </w:numPr>
      </w:pPr>
      <w:del w:id="11" w:author="Rainey" w:date="2015-11-16T12:27:00Z">
        <w:r w:rsidDel="00E1693A">
          <w:delText>400</w:delText>
        </w:r>
        <w:r w:rsidR="00B4460F" w:rsidRPr="00B4460F" w:rsidDel="00E1693A">
          <w:delText xml:space="preserve"> µL</w:delText>
        </w:r>
        <w:r w:rsidDel="00E1693A">
          <w:delText xml:space="preserve"> per sample</w:delText>
        </w:r>
        <w:r w:rsidR="00B4460F" w:rsidRPr="00B4460F" w:rsidDel="00E1693A">
          <w:delText xml:space="preserve"> of</w:delText>
        </w:r>
      </w:del>
      <w:ins w:id="12" w:author="Rainey" w:date="2015-11-16T12:27:00Z">
        <w:r w:rsidR="00E1693A">
          <w:t>chloroform:</w:t>
        </w:r>
      </w:ins>
      <w:del w:id="13" w:author="Rainey" w:date="2015-11-16T12:27:00Z">
        <w:r w:rsidR="00B4460F" w:rsidRPr="00B4460F" w:rsidDel="00E1693A">
          <w:delText xml:space="preserve"> </w:delText>
        </w:r>
      </w:del>
      <w:r>
        <w:t xml:space="preserve">methanol </w:t>
      </w:r>
      <w:ins w:id="14" w:author="Rainey" w:date="2015-11-16T12:27:00Z">
        <w:r w:rsidR="00E1693A">
          <w:t xml:space="preserve">(2:1, v:v) </w:t>
        </w:r>
      </w:ins>
      <w:r>
        <w:t>on ice</w:t>
      </w:r>
      <w:del w:id="15" w:author="Rainey" w:date="2015-11-16T12:27:00Z">
        <w:r w:rsidDel="00E1693A">
          <w:delText xml:space="preserve"> per sample</w:delText>
        </w:r>
      </w:del>
    </w:p>
    <w:p w14:paraId="72BBF2B3" w14:textId="5D745122" w:rsidR="009344B1" w:rsidRDefault="009344B1" w:rsidP="005660AD">
      <w:pPr>
        <w:pStyle w:val="ListParagraph"/>
        <w:numPr>
          <w:ilvl w:val="0"/>
          <w:numId w:val="8"/>
        </w:numPr>
      </w:pPr>
      <w:r>
        <w:t>Reconstitution Solution</w:t>
      </w:r>
      <w:del w:id="16" w:author="Rainey" w:date="2015-11-16T12:27:00Z">
        <w:r w:rsidDel="00E1693A">
          <w:delText xml:space="preserve">, </w:delText>
        </w:r>
        <w:r w:rsidR="007E7AAC" w:rsidDel="00E1693A">
          <w:delText>100</w:delText>
        </w:r>
        <w:r w:rsidR="00B4460F" w:rsidDel="00E1693A">
          <w:delText xml:space="preserve"> </w:delText>
        </w:r>
        <w:r w:rsidR="00E15B7D" w:rsidRPr="002806C8" w:rsidDel="00E1693A">
          <w:rPr>
            <w:rFonts w:cstheme="minorHAnsi"/>
          </w:rPr>
          <w:delText>µ</w:delText>
        </w:r>
        <w:r w:rsidR="005E6827" w:rsidDel="00E1693A">
          <w:delText>L</w:delText>
        </w:r>
      </w:del>
      <w:ins w:id="17" w:author="Rainey" w:date="2015-11-16T12:27:00Z">
        <w:r w:rsidR="00E1693A">
          <w:t>:</w:t>
        </w:r>
      </w:ins>
      <w:r w:rsidR="00B4460F">
        <w:t xml:space="preserve"> isopropanol</w:t>
      </w:r>
      <w:r w:rsidR="005E6827">
        <w:t xml:space="preserve"> </w:t>
      </w:r>
      <w:r w:rsidR="00B4460F">
        <w:t>(</w:t>
      </w:r>
      <w:r w:rsidR="005E6827">
        <w:t>IPA</w:t>
      </w:r>
      <w:r w:rsidR="00B4460F">
        <w:t>)</w:t>
      </w:r>
    </w:p>
    <w:p w14:paraId="2F5AA661" w14:textId="77777777" w:rsidR="005660AD" w:rsidRDefault="005660AD" w:rsidP="00B4460F">
      <w:pPr>
        <w:pStyle w:val="ListParagraph"/>
        <w:numPr>
          <w:ilvl w:val="0"/>
          <w:numId w:val="8"/>
        </w:numPr>
      </w:pPr>
      <w:r>
        <w:t xml:space="preserve">Mobile phases, </w:t>
      </w:r>
      <w:r w:rsidR="007E7AAC">
        <w:t>90:8:2</w:t>
      </w:r>
      <w:r w:rsidR="00B4460F">
        <w:t xml:space="preserve"> isopropanol:acetonitrile</w:t>
      </w:r>
      <w:r w:rsidR="007E7AAC">
        <w:t>:water</w:t>
      </w:r>
      <w:r w:rsidR="00B4460F">
        <w:t xml:space="preserve"> (</w:t>
      </w:r>
      <w:r w:rsidR="00E95AA6">
        <w:t>IPA:</w:t>
      </w:r>
      <w:r w:rsidR="006E44BF">
        <w:t>ACN</w:t>
      </w:r>
      <w:r w:rsidR="007E7AAC">
        <w:t>:water</w:t>
      </w:r>
      <w:r w:rsidR="00B4460F">
        <w:t>)</w:t>
      </w:r>
      <w:r w:rsidR="00E95AA6">
        <w:t xml:space="preserve"> with </w:t>
      </w:r>
      <w:r w:rsidR="007E7AAC">
        <w:t xml:space="preserve">10 mM ammonium formate and </w:t>
      </w:r>
      <w:r w:rsidR="00E95AA6">
        <w:t xml:space="preserve">0.1% Formic Acid </w:t>
      </w:r>
      <w:r>
        <w:t xml:space="preserve">and </w:t>
      </w:r>
      <w:r w:rsidR="00E95AA6">
        <w:t xml:space="preserve">60:40 ACN:Water </w:t>
      </w:r>
      <w:r>
        <w:t xml:space="preserve">with </w:t>
      </w:r>
      <w:r w:rsidR="007E7AAC">
        <w:t xml:space="preserve">10 mM ammonium formate and </w:t>
      </w:r>
      <w:r>
        <w:t>0.1% Formic Acid LC/MS grade</w:t>
      </w:r>
    </w:p>
    <w:p w14:paraId="007A8650" w14:textId="77777777" w:rsidR="00B956CF" w:rsidRDefault="00B4460F" w:rsidP="00B4460F">
      <w:pPr>
        <w:pStyle w:val="ListParagraph"/>
        <w:numPr>
          <w:ilvl w:val="0"/>
          <w:numId w:val="8"/>
        </w:numPr>
        <w:rPr>
          <w:ins w:id="18" w:author="Rainey" w:date="2015-11-16T15:18:00Z"/>
        </w:rPr>
      </w:pPr>
      <w:commentRangeStart w:id="19"/>
      <w:r>
        <w:t>Internal standard</w:t>
      </w:r>
      <w:del w:id="20" w:author="Rainey" w:date="2015-11-16T15:11:00Z">
        <w:r w:rsidDel="00D404E3">
          <w:delText>,</w:delText>
        </w:r>
        <w:commentRangeEnd w:id="19"/>
        <w:r w:rsidR="00E1693A" w:rsidDel="00D404E3">
          <w:rPr>
            <w:rStyle w:val="CommentReference"/>
          </w:rPr>
          <w:commentReference w:id="19"/>
        </w:r>
        <w:r w:rsidDel="00D404E3">
          <w:delText xml:space="preserve"> Avanti Lipids, Inc. listed in following table.</w:delText>
        </w:r>
      </w:del>
      <w:ins w:id="21" w:author="Rainey" w:date="2015-11-16T15:11:00Z">
        <w:r w:rsidR="00D404E3">
          <w:t xml:space="preserve">s </w:t>
        </w:r>
      </w:ins>
      <w:del w:id="22" w:author="Rainey" w:date="2015-11-16T15:11:00Z">
        <w:r w:rsidDel="00D404E3">
          <w:delText xml:space="preserve"> M</w:delText>
        </w:r>
      </w:del>
      <w:ins w:id="23" w:author="Rainey" w:date="2015-11-16T15:17:00Z">
        <w:r w:rsidR="00C620B9">
          <w:t>dissolved in</w:t>
        </w:r>
      </w:ins>
      <w:del w:id="24" w:author="Rainey" w:date="2015-11-16T15:17:00Z">
        <w:r w:rsidDel="00C620B9">
          <w:delText>ixed to 100 ppm solution in 1:2</w:delText>
        </w:r>
      </w:del>
      <w:r>
        <w:t xml:space="preserve"> chloroform:methanol</w:t>
      </w:r>
      <w:ins w:id="25" w:author="Rainey" w:date="2015-11-16T15:17:00Z">
        <w:r w:rsidR="00C620B9">
          <w:t xml:space="preserve"> (2:1, v:v)</w:t>
        </w:r>
      </w:ins>
      <w:ins w:id="26" w:author="Rainey" w:date="2015-11-16T12:27:00Z">
        <w:r w:rsidR="00E1693A">
          <w:t xml:space="preserve"> as st</w:t>
        </w:r>
        <w:r w:rsidR="00D404E3">
          <w:t>ock prior to mixing in</w:t>
        </w:r>
        <w:r w:rsidR="00E1693A">
          <w:t>to Folch solvent</w:t>
        </w:r>
      </w:ins>
    </w:p>
    <w:p w14:paraId="536D2608" w14:textId="4D5B62FB" w:rsidR="00B956CF" w:rsidRDefault="00B956CF" w:rsidP="00B956CF">
      <w:pPr>
        <w:pStyle w:val="ListParagraph"/>
        <w:numPr>
          <w:ilvl w:val="1"/>
          <w:numId w:val="8"/>
        </w:numPr>
        <w:rPr>
          <w:ins w:id="27" w:author="Rainey" w:date="2015-11-16T15:20:00Z"/>
        </w:rPr>
        <w:pPrChange w:id="28" w:author="Rainey" w:date="2015-11-16T15:18:00Z">
          <w:pPr>
            <w:pStyle w:val="ListParagraph"/>
            <w:numPr>
              <w:numId w:val="8"/>
            </w:numPr>
            <w:ind w:left="1080" w:hanging="360"/>
          </w:pPr>
        </w:pPrChange>
      </w:pPr>
      <w:ins w:id="29" w:author="Rainey" w:date="2015-11-16T15:18:00Z">
        <w:r>
          <w:t>Cer(d18:1/17:0), 0.5 µM</w:t>
        </w:r>
      </w:ins>
      <w:ins w:id="30" w:author="Rainey" w:date="2015-11-16T15:20:00Z">
        <w:r>
          <w:t xml:space="preserve"> (Avanti Polar Lipids, Inc)</w:t>
        </w:r>
      </w:ins>
    </w:p>
    <w:p w14:paraId="43AD99B3" w14:textId="4E4ECC05" w:rsidR="00B4460F" w:rsidRDefault="00B956CF" w:rsidP="00B956CF">
      <w:pPr>
        <w:pStyle w:val="ListParagraph"/>
        <w:numPr>
          <w:ilvl w:val="1"/>
          <w:numId w:val="8"/>
        </w:numPr>
        <w:pPrChange w:id="31" w:author="Rainey" w:date="2015-11-16T15:18:00Z">
          <w:pPr>
            <w:pStyle w:val="ListParagraph"/>
            <w:numPr>
              <w:numId w:val="8"/>
            </w:numPr>
            <w:ind w:left="1080" w:hanging="360"/>
          </w:pPr>
        </w:pPrChange>
      </w:pPr>
      <w:ins w:id="32" w:author="Rainey" w:date="2015-11-16T15:21:00Z">
        <w:r>
          <w:t>d</w:t>
        </w:r>
      </w:ins>
      <w:ins w:id="33" w:author="Rainey" w:date="2015-11-16T15:20:00Z">
        <w:r>
          <w:t>5-DG mix I (Avanti Polar Lipids, Inc)</w:t>
        </w:r>
      </w:ins>
      <w:del w:id="34" w:author="Rainey" w:date="2015-11-16T12:27:00Z">
        <w:r w:rsidR="00B4460F" w:rsidDel="00E1693A">
          <w:delText>.</w:delText>
        </w:r>
      </w:del>
    </w:p>
    <w:tbl>
      <w:tblPr>
        <w:tblStyle w:val="TableGrid"/>
        <w:tblW w:w="0" w:type="auto"/>
        <w:tblInd w:w="1080" w:type="dxa"/>
        <w:tblLook w:val="04A0" w:firstRow="1" w:lastRow="0" w:firstColumn="1" w:lastColumn="0" w:noHBand="0" w:noVBand="1"/>
        <w:tblPrChange w:id="35" w:author="Rainey" w:date="2015-11-16T15:10:00Z">
          <w:tblPr>
            <w:tblStyle w:val="TableGrid"/>
            <w:tblW w:w="0" w:type="auto"/>
            <w:tblInd w:w="1080" w:type="dxa"/>
            <w:tblLook w:val="04A0" w:firstRow="1" w:lastRow="0" w:firstColumn="1" w:lastColumn="0" w:noHBand="0" w:noVBand="1"/>
          </w:tblPr>
        </w:tblPrChange>
      </w:tblPr>
      <w:tblGrid>
        <w:gridCol w:w="4124"/>
        <w:gridCol w:w="4146"/>
        <w:tblGridChange w:id="36">
          <w:tblGrid>
            <w:gridCol w:w="4124"/>
            <w:gridCol w:w="4146"/>
          </w:tblGrid>
        </w:tblGridChange>
      </w:tblGrid>
      <w:tr w:rsidR="00B4460F" w:rsidDel="00D404E3" w14:paraId="396391CE" w14:textId="18D50183" w:rsidTr="00D404E3">
        <w:trPr>
          <w:del w:id="37" w:author="Rainey" w:date="2015-11-16T15:10:00Z"/>
        </w:trPr>
        <w:tc>
          <w:tcPr>
            <w:tcW w:w="4248" w:type="dxa"/>
            <w:tcBorders>
              <w:top w:val="single" w:sz="4" w:space="0" w:color="auto"/>
              <w:left w:val="single" w:sz="4" w:space="0" w:color="auto"/>
              <w:bottom w:val="single" w:sz="4" w:space="0" w:color="auto"/>
              <w:right w:val="single" w:sz="4" w:space="0" w:color="auto"/>
            </w:tcBorders>
            <w:tcPrChange w:id="38" w:author="Rainey" w:date="2015-11-16T15:10:00Z">
              <w:tcPr>
                <w:tcW w:w="4248" w:type="dxa"/>
                <w:tcBorders>
                  <w:top w:val="single" w:sz="4" w:space="0" w:color="auto"/>
                  <w:left w:val="single" w:sz="4" w:space="0" w:color="auto"/>
                  <w:bottom w:val="single" w:sz="4" w:space="0" w:color="auto"/>
                  <w:right w:val="single" w:sz="4" w:space="0" w:color="auto"/>
                </w:tcBorders>
              </w:tcPr>
            </w:tcPrChange>
          </w:tcPr>
          <w:p w14:paraId="75EE4649" w14:textId="6255AE74" w:rsidR="00B4460F" w:rsidDel="00D404E3" w:rsidRDefault="00B4460F" w:rsidP="00B4460F">
            <w:pPr>
              <w:pStyle w:val="ListParagraph"/>
              <w:numPr>
                <w:ilvl w:val="0"/>
                <w:numId w:val="9"/>
              </w:numPr>
              <w:ind w:left="0" w:firstLine="0"/>
              <w:rPr>
                <w:del w:id="39" w:author="Rainey" w:date="2015-11-16T15:10:00Z"/>
              </w:rPr>
            </w:pPr>
            <w:del w:id="40" w:author="Rainey" w:date="2015-11-16T15:10:00Z">
              <w:r w:rsidDel="00D404E3">
                <w:delText xml:space="preserve">Lysophosphatidylcholine (17:0/0:0) </w:delText>
              </w:r>
            </w:del>
          </w:p>
        </w:tc>
        <w:tc>
          <w:tcPr>
            <w:tcW w:w="4248" w:type="dxa"/>
            <w:tcBorders>
              <w:top w:val="single" w:sz="4" w:space="0" w:color="auto"/>
              <w:left w:val="single" w:sz="4" w:space="0" w:color="auto"/>
              <w:bottom w:val="single" w:sz="4" w:space="0" w:color="auto"/>
              <w:right w:val="single" w:sz="4" w:space="0" w:color="auto"/>
            </w:tcBorders>
            <w:tcPrChange w:id="41" w:author="Rainey" w:date="2015-11-16T15:10:00Z">
              <w:tcPr>
                <w:tcW w:w="4248" w:type="dxa"/>
                <w:tcBorders>
                  <w:top w:val="single" w:sz="4" w:space="0" w:color="auto"/>
                  <w:left w:val="single" w:sz="4" w:space="0" w:color="auto"/>
                  <w:bottom w:val="single" w:sz="4" w:space="0" w:color="auto"/>
                  <w:right w:val="single" w:sz="4" w:space="0" w:color="auto"/>
                </w:tcBorders>
              </w:tcPr>
            </w:tcPrChange>
          </w:tcPr>
          <w:p w14:paraId="510B4BB0" w14:textId="3AB6FB57" w:rsidR="00B4460F" w:rsidDel="00D404E3" w:rsidRDefault="00B4460F" w:rsidP="00B4460F">
            <w:pPr>
              <w:pStyle w:val="ListParagraph"/>
              <w:numPr>
                <w:ilvl w:val="0"/>
                <w:numId w:val="9"/>
              </w:numPr>
              <w:ind w:left="0" w:firstLine="0"/>
              <w:rPr>
                <w:del w:id="42" w:author="Rainey" w:date="2015-11-16T15:10:00Z"/>
              </w:rPr>
            </w:pPr>
            <w:del w:id="43" w:author="Rainey" w:date="2015-11-16T15:10:00Z">
              <w:r w:rsidDel="00D404E3">
                <w:delText>Phosphatidylethanolamine (17:0/17:0)</w:delText>
              </w:r>
            </w:del>
          </w:p>
        </w:tc>
      </w:tr>
      <w:tr w:rsidR="00B4460F" w:rsidDel="00D404E3" w14:paraId="590FB336" w14:textId="655EAFC3" w:rsidTr="00D404E3">
        <w:trPr>
          <w:del w:id="44" w:author="Rainey" w:date="2015-11-16T15:10:00Z"/>
        </w:trPr>
        <w:tc>
          <w:tcPr>
            <w:tcW w:w="4248" w:type="dxa"/>
            <w:tcBorders>
              <w:top w:val="single" w:sz="4" w:space="0" w:color="auto"/>
              <w:left w:val="single" w:sz="4" w:space="0" w:color="auto"/>
              <w:bottom w:val="single" w:sz="4" w:space="0" w:color="auto"/>
              <w:right w:val="single" w:sz="4" w:space="0" w:color="auto"/>
            </w:tcBorders>
            <w:tcPrChange w:id="45" w:author="Rainey" w:date="2015-11-16T15:10:00Z">
              <w:tcPr>
                <w:tcW w:w="4248" w:type="dxa"/>
                <w:tcBorders>
                  <w:top w:val="single" w:sz="4" w:space="0" w:color="auto"/>
                  <w:left w:val="single" w:sz="4" w:space="0" w:color="auto"/>
                  <w:bottom w:val="single" w:sz="4" w:space="0" w:color="auto"/>
                  <w:right w:val="single" w:sz="4" w:space="0" w:color="auto"/>
                </w:tcBorders>
              </w:tcPr>
            </w:tcPrChange>
          </w:tcPr>
          <w:p w14:paraId="3BDD50C5" w14:textId="46A2B717" w:rsidR="00B4460F" w:rsidDel="00D404E3" w:rsidRDefault="00B4460F" w:rsidP="00B4460F">
            <w:pPr>
              <w:pStyle w:val="ListParagraph"/>
              <w:numPr>
                <w:ilvl w:val="0"/>
                <w:numId w:val="9"/>
              </w:numPr>
              <w:ind w:left="0" w:firstLine="0"/>
              <w:rPr>
                <w:del w:id="46" w:author="Rainey" w:date="2015-11-16T15:10:00Z"/>
              </w:rPr>
            </w:pPr>
            <w:del w:id="47" w:author="Rainey" w:date="2015-11-16T15:10:00Z">
              <w:r w:rsidDel="00D404E3">
                <w:delText>Lysophosphatidylcholine (19:0/0:0)</w:delText>
              </w:r>
            </w:del>
          </w:p>
        </w:tc>
        <w:tc>
          <w:tcPr>
            <w:tcW w:w="4248" w:type="dxa"/>
            <w:tcBorders>
              <w:top w:val="single" w:sz="4" w:space="0" w:color="auto"/>
              <w:left w:val="single" w:sz="4" w:space="0" w:color="auto"/>
              <w:bottom w:val="single" w:sz="4" w:space="0" w:color="auto"/>
              <w:right w:val="single" w:sz="4" w:space="0" w:color="auto"/>
            </w:tcBorders>
            <w:tcPrChange w:id="48" w:author="Rainey" w:date="2015-11-16T15:10:00Z">
              <w:tcPr>
                <w:tcW w:w="4248" w:type="dxa"/>
                <w:tcBorders>
                  <w:top w:val="single" w:sz="4" w:space="0" w:color="auto"/>
                  <w:left w:val="single" w:sz="4" w:space="0" w:color="auto"/>
                  <w:bottom w:val="single" w:sz="4" w:space="0" w:color="auto"/>
                  <w:right w:val="single" w:sz="4" w:space="0" w:color="auto"/>
                </w:tcBorders>
              </w:tcPr>
            </w:tcPrChange>
          </w:tcPr>
          <w:p w14:paraId="3470739A" w14:textId="7DF61A5F" w:rsidR="00B4460F" w:rsidDel="00D404E3" w:rsidRDefault="00B4460F" w:rsidP="00B4460F">
            <w:pPr>
              <w:pStyle w:val="ListParagraph"/>
              <w:numPr>
                <w:ilvl w:val="0"/>
                <w:numId w:val="9"/>
              </w:numPr>
              <w:ind w:left="0" w:firstLine="0"/>
              <w:rPr>
                <w:del w:id="49" w:author="Rainey" w:date="2015-11-16T15:10:00Z"/>
              </w:rPr>
            </w:pPr>
            <w:del w:id="50" w:author="Rainey" w:date="2015-11-16T15:10:00Z">
              <w:r w:rsidDel="00D404E3">
                <w:delText>Phosphatidylethanolamine (15:0/15:0)</w:delText>
              </w:r>
            </w:del>
          </w:p>
        </w:tc>
      </w:tr>
      <w:tr w:rsidR="00B4460F" w:rsidDel="00D404E3" w14:paraId="01213746" w14:textId="71EC98A1" w:rsidTr="00D404E3">
        <w:trPr>
          <w:del w:id="51" w:author="Rainey" w:date="2015-11-16T15:10:00Z"/>
        </w:trPr>
        <w:tc>
          <w:tcPr>
            <w:tcW w:w="4248" w:type="dxa"/>
            <w:tcBorders>
              <w:top w:val="single" w:sz="4" w:space="0" w:color="auto"/>
              <w:left w:val="single" w:sz="4" w:space="0" w:color="auto"/>
              <w:bottom w:val="single" w:sz="4" w:space="0" w:color="auto"/>
              <w:right w:val="single" w:sz="4" w:space="0" w:color="auto"/>
            </w:tcBorders>
            <w:tcPrChange w:id="52" w:author="Rainey" w:date="2015-11-16T15:10:00Z">
              <w:tcPr>
                <w:tcW w:w="4248" w:type="dxa"/>
                <w:tcBorders>
                  <w:top w:val="single" w:sz="4" w:space="0" w:color="auto"/>
                  <w:left w:val="single" w:sz="4" w:space="0" w:color="auto"/>
                  <w:bottom w:val="single" w:sz="4" w:space="0" w:color="auto"/>
                  <w:right w:val="single" w:sz="4" w:space="0" w:color="auto"/>
                </w:tcBorders>
              </w:tcPr>
            </w:tcPrChange>
          </w:tcPr>
          <w:p w14:paraId="4A5AF768" w14:textId="498E7FE6" w:rsidR="00B4460F" w:rsidDel="00D404E3" w:rsidRDefault="00B4460F" w:rsidP="00B4460F">
            <w:pPr>
              <w:pStyle w:val="ListParagraph"/>
              <w:numPr>
                <w:ilvl w:val="0"/>
                <w:numId w:val="9"/>
              </w:numPr>
              <w:ind w:left="0" w:firstLine="0"/>
              <w:rPr>
                <w:del w:id="53" w:author="Rainey" w:date="2015-11-16T15:10:00Z"/>
              </w:rPr>
            </w:pPr>
            <w:del w:id="54" w:author="Rainey" w:date="2015-11-16T15:10:00Z">
              <w:r w:rsidDel="00D404E3">
                <w:delText>Phosphatidylcholine (19:0/19:0)</w:delText>
              </w:r>
            </w:del>
          </w:p>
        </w:tc>
        <w:tc>
          <w:tcPr>
            <w:tcW w:w="4248" w:type="dxa"/>
            <w:tcBorders>
              <w:top w:val="single" w:sz="4" w:space="0" w:color="auto"/>
              <w:left w:val="single" w:sz="4" w:space="0" w:color="auto"/>
              <w:bottom w:val="single" w:sz="4" w:space="0" w:color="auto"/>
              <w:right w:val="single" w:sz="4" w:space="0" w:color="auto"/>
            </w:tcBorders>
            <w:tcPrChange w:id="55" w:author="Rainey" w:date="2015-11-16T15:10:00Z">
              <w:tcPr>
                <w:tcW w:w="4248" w:type="dxa"/>
                <w:tcBorders>
                  <w:top w:val="single" w:sz="4" w:space="0" w:color="auto"/>
                  <w:left w:val="single" w:sz="4" w:space="0" w:color="auto"/>
                  <w:bottom w:val="single" w:sz="4" w:space="0" w:color="auto"/>
                  <w:right w:val="single" w:sz="4" w:space="0" w:color="auto"/>
                </w:tcBorders>
              </w:tcPr>
            </w:tcPrChange>
          </w:tcPr>
          <w:p w14:paraId="1ED233FD" w14:textId="3564AA78" w:rsidR="00B4460F" w:rsidDel="00D404E3" w:rsidRDefault="00B4460F" w:rsidP="00B4460F">
            <w:pPr>
              <w:pStyle w:val="ListParagraph"/>
              <w:numPr>
                <w:ilvl w:val="0"/>
                <w:numId w:val="9"/>
              </w:numPr>
              <w:ind w:left="0" w:firstLine="0"/>
              <w:rPr>
                <w:del w:id="56" w:author="Rainey" w:date="2015-11-16T15:10:00Z"/>
              </w:rPr>
            </w:pPr>
            <w:del w:id="57" w:author="Rainey" w:date="2015-11-16T15:10:00Z">
              <w:r w:rsidDel="00D404E3">
                <w:delText>Phosphatidylserine (17:0/17:0)</w:delText>
              </w:r>
            </w:del>
          </w:p>
        </w:tc>
      </w:tr>
      <w:tr w:rsidR="00B4460F" w:rsidDel="00D404E3" w14:paraId="20F8483F" w14:textId="3E0E396B" w:rsidTr="00D404E3">
        <w:trPr>
          <w:del w:id="58" w:author="Rainey" w:date="2015-11-16T15:10:00Z"/>
        </w:trPr>
        <w:tc>
          <w:tcPr>
            <w:tcW w:w="4248" w:type="dxa"/>
            <w:tcBorders>
              <w:top w:val="single" w:sz="4" w:space="0" w:color="auto"/>
              <w:left w:val="single" w:sz="4" w:space="0" w:color="auto"/>
              <w:bottom w:val="single" w:sz="4" w:space="0" w:color="auto"/>
              <w:right w:val="single" w:sz="4" w:space="0" w:color="auto"/>
            </w:tcBorders>
            <w:tcPrChange w:id="59" w:author="Rainey" w:date="2015-11-16T15:10:00Z">
              <w:tcPr>
                <w:tcW w:w="4248" w:type="dxa"/>
                <w:tcBorders>
                  <w:top w:val="single" w:sz="4" w:space="0" w:color="auto"/>
                  <w:left w:val="single" w:sz="4" w:space="0" w:color="auto"/>
                  <w:bottom w:val="single" w:sz="4" w:space="0" w:color="auto"/>
                  <w:right w:val="single" w:sz="4" w:space="0" w:color="auto"/>
                </w:tcBorders>
              </w:tcPr>
            </w:tcPrChange>
          </w:tcPr>
          <w:p w14:paraId="72521B0B" w14:textId="7F9C046C" w:rsidR="00B4460F" w:rsidDel="00D404E3" w:rsidRDefault="00B4460F" w:rsidP="00B4460F">
            <w:pPr>
              <w:pStyle w:val="ListParagraph"/>
              <w:numPr>
                <w:ilvl w:val="0"/>
                <w:numId w:val="9"/>
              </w:numPr>
              <w:ind w:left="0" w:firstLine="0"/>
              <w:rPr>
                <w:del w:id="60" w:author="Rainey" w:date="2015-11-16T15:10:00Z"/>
              </w:rPr>
            </w:pPr>
            <w:del w:id="61" w:author="Rainey" w:date="2015-11-16T15:10:00Z">
              <w:r w:rsidDel="00D404E3">
                <w:delText>Phosphatidylcholine (17:0/17:0)</w:delText>
              </w:r>
            </w:del>
          </w:p>
        </w:tc>
        <w:tc>
          <w:tcPr>
            <w:tcW w:w="4248" w:type="dxa"/>
            <w:tcBorders>
              <w:top w:val="single" w:sz="4" w:space="0" w:color="auto"/>
              <w:left w:val="single" w:sz="4" w:space="0" w:color="auto"/>
              <w:bottom w:val="single" w:sz="4" w:space="0" w:color="auto"/>
              <w:right w:val="single" w:sz="4" w:space="0" w:color="auto"/>
            </w:tcBorders>
            <w:tcPrChange w:id="62" w:author="Rainey" w:date="2015-11-16T15:10:00Z">
              <w:tcPr>
                <w:tcW w:w="4248" w:type="dxa"/>
                <w:tcBorders>
                  <w:top w:val="single" w:sz="4" w:space="0" w:color="auto"/>
                  <w:left w:val="single" w:sz="4" w:space="0" w:color="auto"/>
                  <w:bottom w:val="single" w:sz="4" w:space="0" w:color="auto"/>
                  <w:right w:val="single" w:sz="4" w:space="0" w:color="auto"/>
                </w:tcBorders>
              </w:tcPr>
            </w:tcPrChange>
          </w:tcPr>
          <w:p w14:paraId="52E4720D" w14:textId="2763E328" w:rsidR="00B4460F" w:rsidDel="00D404E3" w:rsidRDefault="00B4460F" w:rsidP="00B4460F">
            <w:pPr>
              <w:pStyle w:val="ListParagraph"/>
              <w:numPr>
                <w:ilvl w:val="0"/>
                <w:numId w:val="9"/>
              </w:numPr>
              <w:ind w:left="0" w:firstLine="0"/>
              <w:rPr>
                <w:del w:id="63" w:author="Rainey" w:date="2015-11-16T15:10:00Z"/>
              </w:rPr>
            </w:pPr>
            <w:del w:id="64" w:author="Rainey" w:date="2015-11-16T15:10:00Z">
              <w:r w:rsidDel="00D404E3">
                <w:delText>Phosphatidylserine (14:0/14:0)</w:delText>
              </w:r>
            </w:del>
          </w:p>
        </w:tc>
      </w:tr>
      <w:tr w:rsidR="00B4460F" w:rsidDel="00D404E3" w14:paraId="28B0BC58" w14:textId="076F803E" w:rsidTr="00D404E3">
        <w:trPr>
          <w:del w:id="65" w:author="Rainey" w:date="2015-11-16T15:10:00Z"/>
        </w:trPr>
        <w:tc>
          <w:tcPr>
            <w:tcW w:w="4248" w:type="dxa"/>
            <w:tcBorders>
              <w:top w:val="single" w:sz="4" w:space="0" w:color="auto"/>
              <w:left w:val="single" w:sz="4" w:space="0" w:color="auto"/>
              <w:bottom w:val="single" w:sz="4" w:space="0" w:color="auto"/>
              <w:right w:val="single" w:sz="4" w:space="0" w:color="auto"/>
            </w:tcBorders>
            <w:tcPrChange w:id="66" w:author="Rainey" w:date="2015-11-16T15:10:00Z">
              <w:tcPr>
                <w:tcW w:w="4248" w:type="dxa"/>
                <w:tcBorders>
                  <w:top w:val="single" w:sz="4" w:space="0" w:color="auto"/>
                  <w:left w:val="single" w:sz="4" w:space="0" w:color="auto"/>
                  <w:bottom w:val="single" w:sz="4" w:space="0" w:color="auto"/>
                  <w:right w:val="single" w:sz="4" w:space="0" w:color="auto"/>
                </w:tcBorders>
              </w:tcPr>
            </w:tcPrChange>
          </w:tcPr>
          <w:p w14:paraId="6FF86576" w14:textId="7BF3CF7F" w:rsidR="00B4460F" w:rsidDel="00D404E3" w:rsidRDefault="00B4460F" w:rsidP="00B4460F">
            <w:pPr>
              <w:pStyle w:val="ListParagraph"/>
              <w:numPr>
                <w:ilvl w:val="0"/>
                <w:numId w:val="9"/>
              </w:numPr>
              <w:ind w:left="0" w:firstLine="0"/>
              <w:rPr>
                <w:del w:id="67" w:author="Rainey" w:date="2015-11-16T15:10:00Z"/>
              </w:rPr>
            </w:pPr>
            <w:del w:id="68" w:author="Rainey" w:date="2015-11-16T15:10:00Z">
              <w:r w:rsidDel="00D404E3">
                <w:delText>Phosphatidylglycerol (14:0/14:0</w:delText>
              </w:r>
            </w:del>
          </w:p>
        </w:tc>
        <w:tc>
          <w:tcPr>
            <w:tcW w:w="4248" w:type="dxa"/>
            <w:tcBorders>
              <w:top w:val="single" w:sz="4" w:space="0" w:color="auto"/>
              <w:left w:val="single" w:sz="4" w:space="0" w:color="auto"/>
              <w:bottom w:val="single" w:sz="4" w:space="0" w:color="auto"/>
              <w:right w:val="single" w:sz="4" w:space="0" w:color="auto"/>
            </w:tcBorders>
            <w:tcPrChange w:id="69" w:author="Rainey" w:date="2015-11-16T15:10:00Z">
              <w:tcPr>
                <w:tcW w:w="4248" w:type="dxa"/>
                <w:tcBorders>
                  <w:top w:val="single" w:sz="4" w:space="0" w:color="auto"/>
                  <w:left w:val="single" w:sz="4" w:space="0" w:color="auto"/>
                  <w:bottom w:val="single" w:sz="4" w:space="0" w:color="auto"/>
                  <w:right w:val="single" w:sz="4" w:space="0" w:color="auto"/>
                </w:tcBorders>
              </w:tcPr>
            </w:tcPrChange>
          </w:tcPr>
          <w:p w14:paraId="27595222" w14:textId="793BD536" w:rsidR="00B4460F" w:rsidDel="00D404E3" w:rsidRDefault="00B4460F" w:rsidP="00B4460F">
            <w:pPr>
              <w:pStyle w:val="ListParagraph"/>
              <w:numPr>
                <w:ilvl w:val="0"/>
                <w:numId w:val="9"/>
              </w:numPr>
              <w:ind w:left="0" w:firstLine="0"/>
              <w:rPr>
                <w:del w:id="70" w:author="Rainey" w:date="2015-11-16T15:10:00Z"/>
              </w:rPr>
            </w:pPr>
            <w:del w:id="71" w:author="Rainey" w:date="2015-11-16T15:10:00Z">
              <w:r w:rsidDel="00D404E3">
                <w:delText>Triglycerol (17:0/17:0/17:0)</w:delText>
              </w:r>
            </w:del>
          </w:p>
        </w:tc>
      </w:tr>
      <w:tr w:rsidR="00B4460F" w:rsidDel="00D404E3" w14:paraId="23A2D0F7" w14:textId="19D295E6" w:rsidTr="00D404E3">
        <w:trPr>
          <w:del w:id="72" w:author="Rainey" w:date="2015-11-16T15:10:00Z"/>
        </w:trPr>
        <w:tc>
          <w:tcPr>
            <w:tcW w:w="4248" w:type="dxa"/>
            <w:tcBorders>
              <w:top w:val="single" w:sz="4" w:space="0" w:color="auto"/>
              <w:left w:val="single" w:sz="4" w:space="0" w:color="auto"/>
              <w:bottom w:val="single" w:sz="4" w:space="0" w:color="auto"/>
              <w:right w:val="single" w:sz="4" w:space="0" w:color="auto"/>
            </w:tcBorders>
            <w:tcPrChange w:id="73" w:author="Rainey" w:date="2015-11-16T15:10:00Z">
              <w:tcPr>
                <w:tcW w:w="4248" w:type="dxa"/>
                <w:tcBorders>
                  <w:top w:val="single" w:sz="4" w:space="0" w:color="auto"/>
                  <w:left w:val="single" w:sz="4" w:space="0" w:color="auto"/>
                  <w:bottom w:val="single" w:sz="4" w:space="0" w:color="auto"/>
                  <w:right w:val="single" w:sz="4" w:space="0" w:color="auto"/>
                </w:tcBorders>
              </w:tcPr>
            </w:tcPrChange>
          </w:tcPr>
          <w:p w14:paraId="1F363537" w14:textId="5C7C26AC" w:rsidR="00B4460F" w:rsidDel="00D404E3" w:rsidRDefault="00B4460F" w:rsidP="00B4460F">
            <w:pPr>
              <w:pStyle w:val="ListParagraph"/>
              <w:numPr>
                <w:ilvl w:val="0"/>
                <w:numId w:val="9"/>
              </w:numPr>
              <w:ind w:left="0" w:firstLine="0"/>
              <w:rPr>
                <w:del w:id="74" w:author="Rainey" w:date="2015-11-16T15:10:00Z"/>
              </w:rPr>
            </w:pPr>
            <w:del w:id="75" w:author="Rainey" w:date="2015-11-16T15:10:00Z">
              <w:r w:rsidDel="00D404E3">
                <w:delText>Phosphatidylglycerol (17:0/17:0)</w:delText>
              </w:r>
            </w:del>
          </w:p>
        </w:tc>
        <w:tc>
          <w:tcPr>
            <w:tcW w:w="4248" w:type="dxa"/>
            <w:tcBorders>
              <w:top w:val="single" w:sz="4" w:space="0" w:color="auto"/>
              <w:left w:val="single" w:sz="4" w:space="0" w:color="auto"/>
              <w:bottom w:val="single" w:sz="4" w:space="0" w:color="auto"/>
              <w:right w:val="single" w:sz="4" w:space="0" w:color="auto"/>
            </w:tcBorders>
            <w:tcPrChange w:id="76" w:author="Rainey" w:date="2015-11-16T15:10:00Z">
              <w:tcPr>
                <w:tcW w:w="4248" w:type="dxa"/>
                <w:tcBorders>
                  <w:top w:val="single" w:sz="4" w:space="0" w:color="auto"/>
                  <w:left w:val="single" w:sz="4" w:space="0" w:color="auto"/>
                  <w:bottom w:val="single" w:sz="4" w:space="0" w:color="auto"/>
                  <w:right w:val="single" w:sz="4" w:space="0" w:color="auto"/>
                </w:tcBorders>
              </w:tcPr>
            </w:tcPrChange>
          </w:tcPr>
          <w:p w14:paraId="7DA45020" w14:textId="55FE5A14" w:rsidR="00B4460F" w:rsidDel="00D404E3" w:rsidRDefault="00B4460F" w:rsidP="00B4460F">
            <w:pPr>
              <w:pStyle w:val="ListParagraph"/>
              <w:numPr>
                <w:ilvl w:val="0"/>
                <w:numId w:val="9"/>
              </w:numPr>
              <w:ind w:left="0" w:firstLine="0"/>
              <w:rPr>
                <w:del w:id="77" w:author="Rainey" w:date="2015-11-16T15:10:00Z"/>
              </w:rPr>
            </w:pPr>
            <w:del w:id="78" w:author="Rainey" w:date="2015-11-16T15:10:00Z">
              <w:r w:rsidDel="00D404E3">
                <w:delText>Triglycerol (15:0/15:0/15:0)</w:delText>
              </w:r>
            </w:del>
          </w:p>
        </w:tc>
      </w:tr>
    </w:tbl>
    <w:p w14:paraId="38375897" w14:textId="77777777" w:rsidR="00B4460F" w:rsidRDefault="00B4460F"/>
    <w:p w14:paraId="3E4E6FEC" w14:textId="77777777" w:rsidR="003A323B" w:rsidRDefault="003A323B">
      <w:r>
        <w:t>Materials needed:</w:t>
      </w:r>
      <w:r w:rsidR="00153732">
        <w:t xml:space="preserve"> </w:t>
      </w:r>
      <w:r w:rsidR="00837635">
        <w:tab/>
      </w:r>
    </w:p>
    <w:p w14:paraId="62288D1F" w14:textId="77777777" w:rsidR="003A323B" w:rsidRDefault="00153732" w:rsidP="000F0504">
      <w:pPr>
        <w:pStyle w:val="ListParagraph"/>
        <w:numPr>
          <w:ilvl w:val="0"/>
          <w:numId w:val="5"/>
        </w:numPr>
        <w:rPr>
          <w:ins w:id="79" w:author="Rainey" w:date="2015-11-16T14:48:00Z"/>
        </w:rPr>
      </w:pPr>
      <w:r>
        <w:t>Labeled</w:t>
      </w:r>
      <w:r w:rsidR="00144A16">
        <w:t xml:space="preserve"> 2 mL </w:t>
      </w:r>
      <w:r w:rsidR="003A323B">
        <w:t>Eppendorf tubes</w:t>
      </w:r>
    </w:p>
    <w:p w14:paraId="45672BE7" w14:textId="7BE89322" w:rsidR="009A40BA" w:rsidRDefault="009A40BA" w:rsidP="000F0504">
      <w:pPr>
        <w:pStyle w:val="ListParagraph"/>
        <w:numPr>
          <w:ilvl w:val="0"/>
          <w:numId w:val="5"/>
        </w:numPr>
      </w:pPr>
      <w:ins w:id="80" w:author="Rainey" w:date="2015-11-16T14:48:00Z">
        <w:r>
          <w:t>Homogenization tubes with zirconium oxide (1.0 mm diameter) beads</w:t>
        </w:r>
      </w:ins>
    </w:p>
    <w:p w14:paraId="48BAB6AD" w14:textId="77777777" w:rsidR="00DD1BA8" w:rsidRDefault="00DD1BA8" w:rsidP="000F0504">
      <w:pPr>
        <w:pStyle w:val="ListParagraph"/>
        <w:numPr>
          <w:ilvl w:val="0"/>
          <w:numId w:val="5"/>
        </w:numPr>
      </w:pPr>
      <w:r>
        <w:t>Repeater Pipette</w:t>
      </w:r>
    </w:p>
    <w:p w14:paraId="3DFEF193" w14:textId="77777777" w:rsidR="003A323B" w:rsidRDefault="00FE0AAF" w:rsidP="000F0504">
      <w:pPr>
        <w:pStyle w:val="ListParagraph"/>
        <w:numPr>
          <w:ilvl w:val="0"/>
          <w:numId w:val="5"/>
        </w:numPr>
      </w:pPr>
      <w:r>
        <w:t xml:space="preserve">Calibrated </w:t>
      </w:r>
      <w:r w:rsidR="003A323B">
        <w:t>Micropipette</w:t>
      </w:r>
      <w:r>
        <w:t>s</w:t>
      </w:r>
      <w:r w:rsidR="00DD1BA8">
        <w:t xml:space="preserve"> in various volumes* (see table below)</w:t>
      </w:r>
    </w:p>
    <w:p w14:paraId="78866F5D" w14:textId="77777777" w:rsidR="00FE0AAF" w:rsidRDefault="00FE0AAF" w:rsidP="000F0504">
      <w:pPr>
        <w:pStyle w:val="ListParagraph"/>
        <w:numPr>
          <w:ilvl w:val="0"/>
          <w:numId w:val="5"/>
        </w:numPr>
      </w:pPr>
      <w:r>
        <w:t>Appropriate Micropipette tips</w:t>
      </w:r>
      <w:r w:rsidR="00DD1BA8">
        <w:t>* (see table below)</w:t>
      </w:r>
    </w:p>
    <w:p w14:paraId="586B3041" w14:textId="77777777" w:rsidR="003A323B" w:rsidRDefault="003A323B" w:rsidP="000F0504">
      <w:pPr>
        <w:pStyle w:val="ListParagraph"/>
        <w:numPr>
          <w:ilvl w:val="0"/>
          <w:numId w:val="5"/>
        </w:numPr>
      </w:pPr>
      <w:r>
        <w:t>Refrigerator</w:t>
      </w:r>
    </w:p>
    <w:p w14:paraId="232715FE" w14:textId="77777777" w:rsidR="003A323B" w:rsidRDefault="00DD1BA8" w:rsidP="000F0504">
      <w:pPr>
        <w:pStyle w:val="ListParagraph"/>
        <w:numPr>
          <w:ilvl w:val="0"/>
          <w:numId w:val="5"/>
        </w:numPr>
      </w:pPr>
      <w:r>
        <w:t xml:space="preserve">Refrigerated </w:t>
      </w:r>
      <w:r w:rsidR="003A323B">
        <w:t>Centrifuge</w:t>
      </w:r>
    </w:p>
    <w:p w14:paraId="2D8365BA" w14:textId="77777777" w:rsidR="0088300C" w:rsidDel="00E1693A" w:rsidRDefault="0088300C" w:rsidP="000F0504">
      <w:pPr>
        <w:pStyle w:val="ListParagraph"/>
        <w:numPr>
          <w:ilvl w:val="0"/>
          <w:numId w:val="5"/>
        </w:numPr>
        <w:rPr>
          <w:del w:id="81" w:author="Rainey" w:date="2015-11-16T12:29:00Z"/>
        </w:rPr>
      </w:pPr>
      <w:r>
        <w:t>Vortex</w:t>
      </w:r>
    </w:p>
    <w:p w14:paraId="24E249BE" w14:textId="77777777" w:rsidR="0088300C" w:rsidRDefault="0088300C" w:rsidP="00E1693A">
      <w:pPr>
        <w:pStyle w:val="ListParagraph"/>
        <w:numPr>
          <w:ilvl w:val="0"/>
          <w:numId w:val="5"/>
        </w:numPr>
        <w:pPrChange w:id="82" w:author="Rainey" w:date="2015-11-16T12:29:00Z">
          <w:pPr>
            <w:pStyle w:val="ListParagraph"/>
            <w:numPr>
              <w:numId w:val="5"/>
            </w:numPr>
            <w:ind w:left="1080" w:hanging="360"/>
          </w:pPr>
        </w:pPrChange>
      </w:pPr>
      <w:del w:id="83" w:author="Rainey" w:date="2015-11-16T12:29:00Z">
        <w:r w:rsidDel="00E1693A">
          <w:delText>Shaker</w:delText>
        </w:r>
      </w:del>
    </w:p>
    <w:p w14:paraId="1833C835" w14:textId="77777777" w:rsidR="003A323B" w:rsidRDefault="00FE0AAF" w:rsidP="000F0504">
      <w:pPr>
        <w:pStyle w:val="ListParagraph"/>
        <w:numPr>
          <w:ilvl w:val="0"/>
          <w:numId w:val="5"/>
        </w:numPr>
      </w:pPr>
      <w:r>
        <w:t>N</w:t>
      </w:r>
      <w:r w:rsidRPr="000F0504">
        <w:rPr>
          <w:vertAlign w:val="subscript"/>
        </w:rPr>
        <w:t xml:space="preserve">2 </w:t>
      </w:r>
      <w:r>
        <w:t>Dryer</w:t>
      </w:r>
    </w:p>
    <w:p w14:paraId="159445FD" w14:textId="77777777" w:rsidR="003A323B" w:rsidRDefault="00D813A8" w:rsidP="000F0504">
      <w:pPr>
        <w:pStyle w:val="ListParagraph"/>
        <w:numPr>
          <w:ilvl w:val="0"/>
          <w:numId w:val="5"/>
        </w:numPr>
      </w:pPr>
      <w:r>
        <w:t xml:space="preserve">Labeled </w:t>
      </w:r>
      <w:r w:rsidR="003A323B">
        <w:t>LC vials</w:t>
      </w:r>
      <w:r w:rsidR="00DD1BA8">
        <w:t xml:space="preserve"> with appropriate caps or 96-well tray</w:t>
      </w:r>
    </w:p>
    <w:p w14:paraId="744DBF3E" w14:textId="77777777" w:rsidR="007644D5" w:rsidRDefault="003A323B" w:rsidP="000F0504">
      <w:pPr>
        <w:pStyle w:val="ListParagraph"/>
        <w:numPr>
          <w:ilvl w:val="0"/>
          <w:numId w:val="5"/>
        </w:numPr>
      </w:pPr>
      <w:r>
        <w:t>LC-MS</w:t>
      </w:r>
    </w:p>
    <w:p w14:paraId="65AEA089" w14:textId="21BAB783" w:rsidR="00B4460F" w:rsidRDefault="007E7AAC" w:rsidP="00B4460F">
      <w:pPr>
        <w:pStyle w:val="ListParagraph"/>
        <w:numPr>
          <w:ilvl w:val="0"/>
          <w:numId w:val="5"/>
        </w:numPr>
      </w:pPr>
      <w:r>
        <w:lastRenderedPageBreak/>
        <w:t xml:space="preserve">Waters Acquity C18 BEH (50 x 2.1 mm, 1.7 </w:t>
      </w:r>
      <w:ins w:id="84" w:author="Rainey" w:date="2015-11-16T12:29:00Z">
        <w:r w:rsidR="00E1693A">
          <w:t>µ</w:t>
        </w:r>
      </w:ins>
      <w:del w:id="85" w:author="Rainey" w:date="2015-11-16T12:29:00Z">
        <w:r w:rsidDel="00E1693A">
          <w:delText>u</w:delText>
        </w:r>
      </w:del>
      <w:r>
        <w:t>m) with guard</w:t>
      </w:r>
    </w:p>
    <w:p w14:paraId="7751A113" w14:textId="77777777" w:rsidR="00DD1BA8" w:rsidRDefault="00DD1BA8" w:rsidP="000F0504">
      <w:pPr>
        <w:pStyle w:val="ListParagraph"/>
        <w:numPr>
          <w:ilvl w:val="0"/>
          <w:numId w:val="5"/>
        </w:numPr>
      </w:pPr>
      <w:r>
        <w:t>Positive Calibration Solution</w:t>
      </w:r>
    </w:p>
    <w:p w14:paraId="119D5908" w14:textId="77777777" w:rsidR="008A4A13" w:rsidRDefault="00DD1BA8" w:rsidP="008A4A13">
      <w:pPr>
        <w:pStyle w:val="ListParagraph"/>
        <w:numPr>
          <w:ilvl w:val="0"/>
          <w:numId w:val="5"/>
        </w:numPr>
      </w:pPr>
      <w:r>
        <w:t>Negative Calibration Solution</w:t>
      </w:r>
    </w:p>
    <w:p w14:paraId="5C6D3696" w14:textId="77777777" w:rsidR="00F90B9A" w:rsidRDefault="00F90B9A" w:rsidP="008A4A13">
      <w:pPr>
        <w:pStyle w:val="ListParagraph"/>
        <w:numPr>
          <w:ilvl w:val="0"/>
          <w:numId w:val="5"/>
        </w:numPr>
      </w:pPr>
      <w:r>
        <w:t>Personal Protective Equipment</w:t>
      </w:r>
    </w:p>
    <w:tbl>
      <w:tblPr>
        <w:tblStyle w:val="TableGrid"/>
        <w:tblW w:w="3841" w:type="dxa"/>
        <w:tblInd w:w="2767" w:type="dxa"/>
        <w:tblLook w:val="04A0" w:firstRow="1" w:lastRow="0" w:firstColumn="1" w:lastColumn="0" w:noHBand="0" w:noVBand="1"/>
      </w:tblPr>
      <w:tblGrid>
        <w:gridCol w:w="1135"/>
        <w:gridCol w:w="1517"/>
        <w:gridCol w:w="1189"/>
      </w:tblGrid>
      <w:tr w:rsidR="00DD1BA8" w14:paraId="2D706017" w14:textId="77777777" w:rsidTr="00DD1BA8">
        <w:trPr>
          <w:trHeight w:val="619"/>
        </w:trPr>
        <w:tc>
          <w:tcPr>
            <w:tcW w:w="1135" w:type="dxa"/>
            <w:vAlign w:val="center"/>
          </w:tcPr>
          <w:p w14:paraId="64D3F88C" w14:textId="77777777" w:rsidR="00DD1BA8" w:rsidRDefault="00DD1BA8" w:rsidP="00DD1BA8">
            <w:pPr>
              <w:ind w:left="90" w:hanging="9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w:t>
            </w:r>
            <w:r w:rsidRPr="001B44AF">
              <w:rPr>
                <w:rFonts w:ascii="Times New Roman" w:eastAsia="Times New Roman" w:hAnsi="Times New Roman" w:cs="Times New Roman"/>
                <w:b/>
                <w:bCs/>
                <w:sz w:val="24"/>
                <w:szCs w:val="24"/>
              </w:rPr>
              <w:t>ype</w:t>
            </w:r>
          </w:p>
        </w:tc>
        <w:tc>
          <w:tcPr>
            <w:tcW w:w="1517" w:type="dxa"/>
          </w:tcPr>
          <w:p w14:paraId="32F30DD1" w14:textId="77777777" w:rsidR="00DD1BA8" w:rsidRDefault="00DD1BA8" w:rsidP="00F41794">
            <w:pPr>
              <w:jc w:val="center"/>
              <w:rPr>
                <w:rFonts w:ascii="Times New Roman" w:eastAsia="Times New Roman" w:hAnsi="Times New Roman" w:cs="Times New Roman"/>
                <w:b/>
                <w:bCs/>
                <w:sz w:val="24"/>
                <w:szCs w:val="24"/>
              </w:rPr>
            </w:pPr>
            <w:r w:rsidRPr="001B44AF">
              <w:rPr>
                <w:rFonts w:ascii="Times New Roman" w:eastAsia="Times New Roman" w:hAnsi="Times New Roman" w:cs="Times New Roman"/>
                <w:b/>
                <w:bCs/>
                <w:sz w:val="24"/>
                <w:szCs w:val="24"/>
              </w:rPr>
              <w:t>Volumes (μL)</w:t>
            </w:r>
          </w:p>
        </w:tc>
        <w:tc>
          <w:tcPr>
            <w:tcW w:w="1189" w:type="dxa"/>
            <w:vAlign w:val="center"/>
          </w:tcPr>
          <w:p w14:paraId="3165E78A" w14:textId="77777777" w:rsidR="00DD1BA8" w:rsidRPr="001B44AF" w:rsidRDefault="00DD1BA8" w:rsidP="00F41794">
            <w:pPr>
              <w:jc w:val="center"/>
              <w:rPr>
                <w:rFonts w:ascii="Times New Roman" w:eastAsia="Times New Roman" w:hAnsi="Times New Roman" w:cs="Times New Roman"/>
                <w:b/>
                <w:bCs/>
                <w:sz w:val="24"/>
                <w:szCs w:val="24"/>
              </w:rPr>
            </w:pPr>
            <w:r w:rsidRPr="001B44AF">
              <w:rPr>
                <w:rFonts w:ascii="Times New Roman" w:eastAsia="Times New Roman" w:hAnsi="Times New Roman" w:cs="Times New Roman"/>
                <w:b/>
                <w:bCs/>
                <w:sz w:val="24"/>
                <w:szCs w:val="24"/>
              </w:rPr>
              <w:t>Tip color</w:t>
            </w:r>
          </w:p>
        </w:tc>
      </w:tr>
      <w:tr w:rsidR="00DD1BA8" w14:paraId="24B05A00" w14:textId="77777777" w:rsidTr="00DD1BA8">
        <w:trPr>
          <w:trHeight w:val="309"/>
        </w:trPr>
        <w:tc>
          <w:tcPr>
            <w:tcW w:w="1135" w:type="dxa"/>
          </w:tcPr>
          <w:p w14:paraId="4B232CB8" w14:textId="77777777" w:rsidR="00DD1BA8" w:rsidRDefault="00DD1BA8" w:rsidP="00F41794">
            <w:pPr>
              <w:jc w:val="center"/>
              <w:rPr>
                <w:rFonts w:ascii="Times New Roman" w:eastAsia="Times New Roman" w:hAnsi="Times New Roman" w:cs="Times New Roman"/>
                <w:b/>
                <w:bCs/>
                <w:sz w:val="24"/>
                <w:szCs w:val="24"/>
              </w:rPr>
            </w:pPr>
            <w:r w:rsidRPr="001B44AF">
              <w:rPr>
                <w:rFonts w:ascii="Times New Roman" w:eastAsia="Times New Roman" w:hAnsi="Times New Roman" w:cs="Times New Roman"/>
                <w:sz w:val="24"/>
                <w:szCs w:val="24"/>
              </w:rPr>
              <w:t>P10</w:t>
            </w:r>
          </w:p>
        </w:tc>
        <w:tc>
          <w:tcPr>
            <w:tcW w:w="1517" w:type="dxa"/>
          </w:tcPr>
          <w:p w14:paraId="1F776AEF" w14:textId="77777777" w:rsidR="00DD1BA8" w:rsidRDefault="00DD1BA8" w:rsidP="00F41794">
            <w:pPr>
              <w:jc w:val="center"/>
              <w:rPr>
                <w:rFonts w:ascii="Times New Roman" w:eastAsia="Times New Roman" w:hAnsi="Times New Roman" w:cs="Times New Roman"/>
                <w:b/>
                <w:bCs/>
                <w:sz w:val="24"/>
                <w:szCs w:val="24"/>
              </w:rPr>
            </w:pPr>
            <w:r w:rsidRPr="001B44AF">
              <w:rPr>
                <w:rFonts w:ascii="Times New Roman" w:eastAsia="Times New Roman" w:hAnsi="Times New Roman" w:cs="Times New Roman"/>
                <w:sz w:val="24"/>
                <w:szCs w:val="24"/>
              </w:rPr>
              <w:t>0.5 – 10</w:t>
            </w:r>
          </w:p>
        </w:tc>
        <w:tc>
          <w:tcPr>
            <w:tcW w:w="1189" w:type="dxa"/>
          </w:tcPr>
          <w:p w14:paraId="434E0F5E" w14:textId="77777777" w:rsidR="00DD1BA8" w:rsidRDefault="00DD1BA8" w:rsidP="00F41794">
            <w:pPr>
              <w:jc w:val="center"/>
              <w:rPr>
                <w:rFonts w:ascii="Times New Roman" w:eastAsia="Times New Roman" w:hAnsi="Times New Roman" w:cs="Times New Roman"/>
                <w:b/>
                <w:bCs/>
                <w:sz w:val="24"/>
                <w:szCs w:val="24"/>
              </w:rPr>
            </w:pPr>
            <w:r w:rsidRPr="001B44AF">
              <w:rPr>
                <w:rFonts w:ascii="Times New Roman" w:eastAsia="Times New Roman" w:hAnsi="Times New Roman" w:cs="Times New Roman"/>
                <w:sz w:val="24"/>
                <w:szCs w:val="24"/>
              </w:rPr>
              <w:t>white</w:t>
            </w:r>
          </w:p>
        </w:tc>
      </w:tr>
      <w:tr w:rsidR="00DD1BA8" w14:paraId="06E3F5F9" w14:textId="77777777" w:rsidTr="00DD1BA8">
        <w:trPr>
          <w:trHeight w:val="309"/>
        </w:trPr>
        <w:tc>
          <w:tcPr>
            <w:tcW w:w="1135" w:type="dxa"/>
          </w:tcPr>
          <w:p w14:paraId="1C79651B" w14:textId="77777777" w:rsidR="00DD1BA8" w:rsidRDefault="00DD1BA8" w:rsidP="00F41794">
            <w:pPr>
              <w:jc w:val="center"/>
              <w:rPr>
                <w:rFonts w:ascii="Times New Roman" w:eastAsia="Times New Roman" w:hAnsi="Times New Roman" w:cs="Times New Roman"/>
                <w:b/>
                <w:bCs/>
                <w:sz w:val="24"/>
                <w:szCs w:val="24"/>
              </w:rPr>
            </w:pPr>
            <w:r w:rsidRPr="001B44AF">
              <w:rPr>
                <w:rFonts w:ascii="Times New Roman" w:eastAsia="Times New Roman" w:hAnsi="Times New Roman" w:cs="Times New Roman"/>
                <w:sz w:val="24"/>
                <w:szCs w:val="24"/>
              </w:rPr>
              <w:t>P20</w:t>
            </w:r>
          </w:p>
        </w:tc>
        <w:tc>
          <w:tcPr>
            <w:tcW w:w="1517" w:type="dxa"/>
          </w:tcPr>
          <w:p w14:paraId="78286BA3" w14:textId="77777777" w:rsidR="00DD1BA8" w:rsidRDefault="00DD1BA8" w:rsidP="00F41794">
            <w:pPr>
              <w:jc w:val="center"/>
              <w:rPr>
                <w:rFonts w:ascii="Times New Roman" w:eastAsia="Times New Roman" w:hAnsi="Times New Roman" w:cs="Times New Roman"/>
                <w:b/>
                <w:bCs/>
                <w:sz w:val="24"/>
                <w:szCs w:val="24"/>
              </w:rPr>
            </w:pPr>
            <w:r w:rsidRPr="001B44AF">
              <w:rPr>
                <w:rFonts w:ascii="Times New Roman" w:eastAsia="Times New Roman" w:hAnsi="Times New Roman" w:cs="Times New Roman"/>
                <w:sz w:val="24"/>
                <w:szCs w:val="24"/>
              </w:rPr>
              <w:t>2 – 20</w:t>
            </w:r>
          </w:p>
        </w:tc>
        <w:tc>
          <w:tcPr>
            <w:tcW w:w="1189" w:type="dxa"/>
          </w:tcPr>
          <w:p w14:paraId="41B63A36" w14:textId="77777777" w:rsidR="00DD1BA8" w:rsidRDefault="00DD1BA8" w:rsidP="00F41794">
            <w:pPr>
              <w:jc w:val="center"/>
              <w:rPr>
                <w:rFonts w:ascii="Times New Roman" w:eastAsia="Times New Roman" w:hAnsi="Times New Roman" w:cs="Times New Roman"/>
                <w:b/>
                <w:bCs/>
                <w:sz w:val="24"/>
                <w:szCs w:val="24"/>
              </w:rPr>
            </w:pPr>
            <w:r w:rsidRPr="001B44AF">
              <w:rPr>
                <w:rFonts w:ascii="Times New Roman" w:eastAsia="Times New Roman" w:hAnsi="Times New Roman" w:cs="Times New Roman"/>
                <w:sz w:val="24"/>
                <w:szCs w:val="24"/>
              </w:rPr>
              <w:t>yellow</w:t>
            </w:r>
          </w:p>
        </w:tc>
      </w:tr>
      <w:tr w:rsidR="00DD1BA8" w14:paraId="75EAA5AA" w14:textId="77777777" w:rsidTr="00DD1BA8">
        <w:trPr>
          <w:trHeight w:val="154"/>
        </w:trPr>
        <w:tc>
          <w:tcPr>
            <w:tcW w:w="1135" w:type="dxa"/>
          </w:tcPr>
          <w:p w14:paraId="72600874" w14:textId="77777777" w:rsidR="00DD1BA8" w:rsidRDefault="00DD1BA8" w:rsidP="00F41794">
            <w:pPr>
              <w:jc w:val="center"/>
              <w:rPr>
                <w:rFonts w:ascii="Times New Roman" w:eastAsia="Times New Roman" w:hAnsi="Times New Roman" w:cs="Times New Roman"/>
                <w:b/>
                <w:bCs/>
                <w:sz w:val="24"/>
                <w:szCs w:val="24"/>
              </w:rPr>
            </w:pPr>
            <w:r w:rsidRPr="001B44AF">
              <w:rPr>
                <w:rFonts w:ascii="Times New Roman" w:eastAsia="Times New Roman" w:hAnsi="Times New Roman" w:cs="Times New Roman"/>
                <w:sz w:val="24"/>
                <w:szCs w:val="24"/>
              </w:rPr>
              <w:t>P200</w:t>
            </w:r>
          </w:p>
        </w:tc>
        <w:tc>
          <w:tcPr>
            <w:tcW w:w="1517" w:type="dxa"/>
          </w:tcPr>
          <w:p w14:paraId="6931306A" w14:textId="77777777" w:rsidR="00DD1BA8" w:rsidRDefault="00DD1BA8" w:rsidP="00F41794">
            <w:pPr>
              <w:jc w:val="center"/>
              <w:rPr>
                <w:rFonts w:ascii="Times New Roman" w:eastAsia="Times New Roman" w:hAnsi="Times New Roman" w:cs="Times New Roman"/>
                <w:b/>
                <w:bCs/>
                <w:sz w:val="24"/>
                <w:szCs w:val="24"/>
              </w:rPr>
            </w:pPr>
            <w:r w:rsidRPr="001B44AF">
              <w:rPr>
                <w:rFonts w:ascii="Times New Roman" w:eastAsia="Times New Roman" w:hAnsi="Times New Roman" w:cs="Times New Roman"/>
                <w:sz w:val="24"/>
                <w:szCs w:val="24"/>
              </w:rPr>
              <w:t>20 – 200</w:t>
            </w:r>
          </w:p>
        </w:tc>
        <w:tc>
          <w:tcPr>
            <w:tcW w:w="1189" w:type="dxa"/>
          </w:tcPr>
          <w:p w14:paraId="1F1B5077" w14:textId="77777777" w:rsidR="00DD1BA8" w:rsidRDefault="00DD1BA8" w:rsidP="00F41794">
            <w:pPr>
              <w:jc w:val="center"/>
              <w:rPr>
                <w:rFonts w:ascii="Times New Roman" w:eastAsia="Times New Roman" w:hAnsi="Times New Roman" w:cs="Times New Roman"/>
                <w:b/>
                <w:bCs/>
                <w:sz w:val="24"/>
                <w:szCs w:val="24"/>
              </w:rPr>
            </w:pPr>
            <w:r w:rsidRPr="001B44AF">
              <w:rPr>
                <w:rFonts w:ascii="Times New Roman" w:eastAsia="Times New Roman" w:hAnsi="Times New Roman" w:cs="Times New Roman"/>
                <w:sz w:val="24"/>
                <w:szCs w:val="24"/>
              </w:rPr>
              <w:t>yellow</w:t>
            </w:r>
          </w:p>
        </w:tc>
      </w:tr>
      <w:tr w:rsidR="00DD1BA8" w14:paraId="1A63C232" w14:textId="77777777" w:rsidTr="00DD1BA8">
        <w:trPr>
          <w:trHeight w:val="154"/>
        </w:trPr>
        <w:tc>
          <w:tcPr>
            <w:tcW w:w="1135" w:type="dxa"/>
          </w:tcPr>
          <w:p w14:paraId="45E2730D" w14:textId="77777777" w:rsidR="00DD1BA8" w:rsidRDefault="00DD1BA8" w:rsidP="00F41794">
            <w:pPr>
              <w:jc w:val="center"/>
              <w:rPr>
                <w:rFonts w:ascii="Times New Roman" w:eastAsia="Times New Roman" w:hAnsi="Times New Roman" w:cs="Times New Roman"/>
                <w:b/>
                <w:bCs/>
                <w:sz w:val="24"/>
                <w:szCs w:val="24"/>
              </w:rPr>
            </w:pPr>
            <w:r w:rsidRPr="001B44AF">
              <w:rPr>
                <w:rFonts w:ascii="Times New Roman" w:eastAsia="Times New Roman" w:hAnsi="Times New Roman" w:cs="Times New Roman"/>
                <w:sz w:val="24"/>
                <w:szCs w:val="24"/>
              </w:rPr>
              <w:t>P1000</w:t>
            </w:r>
          </w:p>
        </w:tc>
        <w:tc>
          <w:tcPr>
            <w:tcW w:w="1517" w:type="dxa"/>
          </w:tcPr>
          <w:p w14:paraId="1B64A326" w14:textId="77777777" w:rsidR="00DD1BA8" w:rsidRDefault="00DD1BA8" w:rsidP="00F41794">
            <w:pPr>
              <w:jc w:val="center"/>
              <w:rPr>
                <w:rFonts w:ascii="Times New Roman" w:eastAsia="Times New Roman" w:hAnsi="Times New Roman" w:cs="Times New Roman"/>
                <w:b/>
                <w:bCs/>
                <w:sz w:val="24"/>
                <w:szCs w:val="24"/>
              </w:rPr>
            </w:pPr>
            <w:r w:rsidRPr="001B44AF">
              <w:rPr>
                <w:rFonts w:ascii="Times New Roman" w:eastAsia="Times New Roman" w:hAnsi="Times New Roman" w:cs="Times New Roman"/>
                <w:sz w:val="24"/>
                <w:szCs w:val="24"/>
              </w:rPr>
              <w:t>200 – 1000</w:t>
            </w:r>
          </w:p>
        </w:tc>
        <w:tc>
          <w:tcPr>
            <w:tcW w:w="1189" w:type="dxa"/>
          </w:tcPr>
          <w:p w14:paraId="7ED3B215" w14:textId="77777777" w:rsidR="00DD1BA8" w:rsidRDefault="00DD1BA8" w:rsidP="00F41794">
            <w:pPr>
              <w:jc w:val="center"/>
              <w:rPr>
                <w:rFonts w:ascii="Times New Roman" w:eastAsia="Times New Roman" w:hAnsi="Times New Roman" w:cs="Times New Roman"/>
                <w:b/>
                <w:bCs/>
                <w:sz w:val="24"/>
                <w:szCs w:val="24"/>
              </w:rPr>
            </w:pPr>
            <w:r w:rsidRPr="001B44AF">
              <w:rPr>
                <w:rFonts w:ascii="Times New Roman" w:eastAsia="Times New Roman" w:hAnsi="Times New Roman" w:cs="Times New Roman"/>
                <w:sz w:val="24"/>
                <w:szCs w:val="24"/>
              </w:rPr>
              <w:t>blue</w:t>
            </w:r>
          </w:p>
        </w:tc>
      </w:tr>
    </w:tbl>
    <w:p w14:paraId="001DC7AB" w14:textId="77777777" w:rsidR="00DD1BA8" w:rsidRDefault="000F0504" w:rsidP="000F0504">
      <w:pPr>
        <w:ind w:left="2520"/>
      </w:pPr>
      <w:r>
        <w:rPr>
          <w:sz w:val="18"/>
        </w:rPr>
        <w:t xml:space="preserve">  </w:t>
      </w:r>
      <w:r w:rsidR="00237FDA">
        <w:rPr>
          <w:sz w:val="18"/>
        </w:rPr>
        <w:t>Precise</w:t>
      </w:r>
      <w:r w:rsidR="00237FDA" w:rsidRPr="00DD1BA8">
        <w:rPr>
          <w:sz w:val="18"/>
        </w:rPr>
        <w:t xml:space="preserve"> </w:t>
      </w:r>
      <w:r w:rsidRPr="00DD1BA8">
        <w:rPr>
          <w:sz w:val="18"/>
        </w:rPr>
        <w:t>Micropipette</w:t>
      </w:r>
      <w:r w:rsidR="007E35B4">
        <w:rPr>
          <w:sz w:val="18"/>
        </w:rPr>
        <w:t xml:space="preserve"> </w:t>
      </w:r>
      <w:r w:rsidRPr="00DD1BA8">
        <w:rPr>
          <w:sz w:val="18"/>
        </w:rPr>
        <w:t xml:space="preserve">Volume and Transfer </w:t>
      </w:r>
      <w:r w:rsidR="007E35B4">
        <w:rPr>
          <w:sz w:val="18"/>
        </w:rPr>
        <w:t>capabilities</w:t>
      </w:r>
    </w:p>
    <w:p w14:paraId="118193E3" w14:textId="7252C8F4" w:rsidR="00153732" w:rsidDel="00D404E3" w:rsidRDefault="00153732" w:rsidP="00410FA9">
      <w:pPr>
        <w:rPr>
          <w:del w:id="86" w:author="Rainey" w:date="2015-11-16T15:09:00Z"/>
        </w:rPr>
      </w:pPr>
    </w:p>
    <w:p w14:paraId="331317C0" w14:textId="7550D538" w:rsidR="00410FA9" w:rsidDel="00D404E3" w:rsidRDefault="00410FA9" w:rsidP="00410FA9">
      <w:pPr>
        <w:rPr>
          <w:del w:id="87" w:author="Rainey" w:date="2015-11-16T15:09:00Z"/>
        </w:rPr>
      </w:pPr>
      <w:del w:id="88" w:author="Rainey" w:date="2015-11-16T15:09:00Z">
        <w:r w:rsidDel="00D404E3">
          <w:delText>Instrumentation:</w:delText>
        </w:r>
      </w:del>
    </w:p>
    <w:p w14:paraId="7E82F000" w14:textId="7AF3AB92" w:rsidR="00410FA9" w:rsidDel="00D404E3" w:rsidRDefault="00410FA9" w:rsidP="00410FA9">
      <w:pPr>
        <w:ind w:left="360"/>
        <w:rPr>
          <w:del w:id="89" w:author="Rainey" w:date="2015-11-16T15:09:00Z"/>
        </w:rPr>
      </w:pPr>
      <w:del w:id="90" w:author="Rainey" w:date="2015-11-16T15:09:00Z">
        <w:r w:rsidDel="00D404E3">
          <w:delText>Centrifuge, Eppendorf- 5417R: Open by pressing blue “open” button on bottom left of display. Check to be sure loading dock is cool. If not cool, close, press fast cool and wait until temp</w:delText>
        </w:r>
        <w:r w:rsidR="00864A47" w:rsidDel="00D404E3">
          <w:delText>erature</w:delText>
        </w:r>
        <w:r w:rsidDel="00D404E3">
          <w:delText xml:space="preserve"> is &lt;10</w:delText>
        </w:r>
        <w:r w:rsidDel="00D404E3">
          <w:rPr>
            <w:rFonts w:cstheme="minorHAnsi"/>
          </w:rPr>
          <w:delText>°</w:delText>
        </w:r>
        <w:r w:rsidDel="00D404E3">
          <w:delText>C. When temperature is &lt;10</w:delText>
        </w:r>
        <w:r w:rsidDel="00D404E3">
          <w:rPr>
            <w:rFonts w:cstheme="minorHAnsi"/>
          </w:rPr>
          <w:delText>°</w:delText>
        </w:r>
        <w:r w:rsidDel="00D404E3">
          <w:delText>C, press stop, wait for centrifuge to stop spinning, and open. Load samples maki</w:delText>
        </w:r>
        <w:r w:rsidR="00864A47" w:rsidDel="00D404E3">
          <w:delText>ng sure samples and/or weights are</w:delText>
        </w:r>
        <w:r w:rsidDel="00D404E3">
          <w:delText xml:space="preserve"> evenly distributed among the wheel.</w:delText>
        </w:r>
      </w:del>
    </w:p>
    <w:p w14:paraId="003E3ED1" w14:textId="3F847135" w:rsidR="00BC5DFA" w:rsidDel="00D404E3" w:rsidRDefault="00410FA9" w:rsidP="00BC5DFA">
      <w:pPr>
        <w:ind w:left="360"/>
        <w:rPr>
          <w:del w:id="91" w:author="Rainey" w:date="2015-11-16T15:09:00Z"/>
        </w:rPr>
      </w:pPr>
      <w:del w:id="92" w:author="Rainey" w:date="2015-11-16T15:09:00Z">
        <w:r w:rsidDel="00D404E3">
          <w:delText>N</w:delText>
        </w:r>
        <w:r w:rsidRPr="00FE0AAF" w:rsidDel="00D404E3">
          <w:rPr>
            <w:vertAlign w:val="subscript"/>
          </w:rPr>
          <w:delText xml:space="preserve">2 </w:delText>
        </w:r>
        <w:r w:rsidDel="00D404E3">
          <w:delText>Dryer, Organomation Asscociates, Inc- MultiVap 118</w:delText>
        </w:r>
        <w:r w:rsidR="00C2760C" w:rsidDel="00D404E3">
          <w:delText>: Flip</w:delText>
        </w:r>
        <w:r w:rsidDel="00D404E3">
          <w:delText xml:space="preserve"> green </w:delText>
        </w:r>
        <w:r w:rsidR="00C2760C" w:rsidDel="00D404E3">
          <w:delText>power</w:delText>
        </w:r>
        <w:r w:rsidDel="00D404E3">
          <w:delText xml:space="preserve"> switch </w:delText>
        </w:r>
        <w:r w:rsidR="00C2760C" w:rsidDel="00D404E3">
          <w:delText xml:space="preserve">to “on” </w:delText>
        </w:r>
        <w:r w:rsidDel="00D404E3">
          <w:delText>(located on bottom left</w:delText>
        </w:r>
        <w:r w:rsidR="00C2760C" w:rsidDel="00D404E3">
          <w:delText xml:space="preserve"> of display</w:delText>
        </w:r>
        <w:r w:rsidDel="00D404E3">
          <w:delText>)</w:delText>
        </w:r>
        <w:r w:rsidR="004E0327" w:rsidDel="00D404E3">
          <w:delText xml:space="preserve">. Of the three black switches, set the start/reset switch to neutral. Set the heat switch to neutral. Set the gas switch to Manual. To obtain gas flow, turn the gas nozzle on right side of hood. Turn the Harris valve in hood to open position. Adjust LPM air to </w:delText>
        </w:r>
        <w:r w:rsidR="00864A47" w:rsidDel="00D404E3">
          <w:delText xml:space="preserve">no more than </w:delText>
        </w:r>
        <w:r w:rsidR="004E0327" w:rsidDel="00D404E3">
          <w:delText xml:space="preserve">15. Place samples in drying tray. </w:delText>
        </w:r>
        <w:r w:rsidR="00BC5DFA" w:rsidDel="00D404E3">
          <w:delText>Open/close N</w:delText>
        </w:r>
        <w:r w:rsidR="00BC5DFA" w:rsidRPr="00FE0AAF" w:rsidDel="00D404E3">
          <w:rPr>
            <w:vertAlign w:val="subscript"/>
          </w:rPr>
          <w:delText xml:space="preserve">2 </w:delText>
        </w:r>
        <w:r w:rsidR="00BC5DFA" w:rsidDel="00D404E3">
          <w:delText>flow lines depending on where samples are placed. Lower N</w:delText>
        </w:r>
        <w:r w:rsidR="00BC5DFA" w:rsidRPr="00FE0AAF" w:rsidDel="00D404E3">
          <w:rPr>
            <w:vertAlign w:val="subscript"/>
          </w:rPr>
          <w:delText xml:space="preserve">2 </w:delText>
        </w:r>
        <w:r w:rsidR="00BC5DFA" w:rsidDel="00D404E3">
          <w:delText>lines to enable drying.</w:delText>
        </w:r>
      </w:del>
    </w:p>
    <w:p w14:paraId="6EFC937E" w14:textId="3F0EB2D0" w:rsidR="0023707A" w:rsidDel="00D404E3" w:rsidRDefault="00BC5DFA" w:rsidP="008A4A13">
      <w:pPr>
        <w:ind w:left="360"/>
        <w:rPr>
          <w:del w:id="93" w:author="Rainey" w:date="2015-11-16T15:09:00Z"/>
        </w:rPr>
      </w:pPr>
      <w:del w:id="94" w:author="Rainey" w:date="2015-11-16T15:09:00Z">
        <w:r w:rsidDel="00D404E3">
          <w:delText>UHPLC, Thermo Scientific-Dionex Ultimate 3000:</w:delText>
        </w:r>
        <w:r w:rsidR="002C206B" w:rsidDel="00D404E3">
          <w:delText xml:space="preserve"> While setting up sequence, ensure that these </w:delText>
        </w:r>
        <w:r w:rsidR="000F0504" w:rsidDel="00D404E3">
          <w:delText>initial conditions for analysis</w:delText>
        </w:r>
        <w:r w:rsidR="002C206B" w:rsidDel="00D404E3">
          <w:delText xml:space="preserve"> are</w:delText>
        </w:r>
        <w:r w:rsidR="00A06DA6" w:rsidDel="00D404E3">
          <w:delText xml:space="preserve"> as follows</w:delText>
        </w:r>
        <w:r w:rsidR="00C53957" w:rsidDel="00D404E3">
          <w:delText xml:space="preserve">: </w:delText>
        </w:r>
        <w:r w:rsidR="00B4460F" w:rsidRPr="00B4460F" w:rsidDel="00D404E3">
          <w:delText>2 µ</w:delText>
        </w:r>
        <w:r w:rsidR="00735876" w:rsidRPr="00B4460F" w:rsidDel="00D404E3">
          <w:delText>L injection,</w:delText>
        </w:r>
        <w:r w:rsidR="00735876" w:rsidDel="00D404E3">
          <w:rPr>
            <w:b/>
          </w:rPr>
          <w:delText xml:space="preserve"> </w:delText>
        </w:r>
        <w:r w:rsidR="00735876" w:rsidRPr="00735876" w:rsidDel="00D404E3">
          <w:delText>0.5</w:delText>
        </w:r>
        <w:r w:rsidR="002C206B" w:rsidRPr="00735876" w:rsidDel="00D404E3">
          <w:delText xml:space="preserve">000mL/min flow rate, </w:delText>
        </w:r>
        <w:r w:rsidR="00A06DA6" w:rsidRPr="00735876" w:rsidDel="00D404E3">
          <w:delText xml:space="preserve">gradient of </w:delText>
        </w:r>
        <w:r w:rsidR="00735876" w:rsidDel="00D404E3">
          <w:delText>68% pump D, 32% pump C</w:delText>
        </w:r>
        <w:r w:rsidR="00735876" w:rsidRPr="00735876" w:rsidDel="00D404E3">
          <w:delText>.</w:delText>
        </w:r>
        <w:r w:rsidR="000F0504" w:rsidRPr="00837635" w:rsidDel="00D404E3">
          <w:rPr>
            <w:b/>
          </w:rPr>
          <w:delText xml:space="preserve">  </w:delText>
        </w:r>
        <w:r w:rsidR="008A4A13" w:rsidDel="00D404E3">
          <w:delText>Check the lines for air bubbles and purge line if present.</w:delText>
        </w:r>
      </w:del>
    </w:p>
    <w:p w14:paraId="6AB3321F" w14:textId="7192ACDD" w:rsidR="00BC5DFA" w:rsidDel="00D404E3" w:rsidRDefault="00BC5DFA" w:rsidP="00BC5DFA">
      <w:pPr>
        <w:ind w:left="360"/>
        <w:rPr>
          <w:del w:id="95" w:author="Rainey" w:date="2015-11-16T15:09:00Z"/>
        </w:rPr>
      </w:pPr>
      <w:del w:id="96" w:author="Rainey" w:date="2015-11-16T15:09:00Z">
        <w:r w:rsidDel="00D404E3">
          <w:delText>Mass Spectrometer, Thermo Scientific- Q Exactive:</w:delText>
        </w:r>
        <w:r w:rsidR="002C206B" w:rsidDel="00D404E3">
          <w:delText xml:space="preserve"> Divert valve set to position 2</w:delText>
        </w:r>
      </w:del>
    </w:p>
    <w:p w14:paraId="7796C652" w14:textId="211D8734" w:rsidR="00D92997" w:rsidDel="00D404E3" w:rsidRDefault="00296541" w:rsidP="0023707A">
      <w:pPr>
        <w:pStyle w:val="ListParagraph"/>
        <w:rPr>
          <w:del w:id="97" w:author="Rainey" w:date="2015-11-16T15:09:00Z"/>
        </w:rPr>
      </w:pPr>
      <w:del w:id="98" w:author="Rainey" w:date="2015-11-16T15:09:00Z">
        <w:r w:rsidDel="00D404E3">
          <w:lastRenderedPageBreak/>
          <w:delText>To calibrate in positive ion mode</w:delText>
        </w:r>
        <w:r w:rsidR="0023707A" w:rsidDel="00D404E3">
          <w:delText xml:space="preserve">: </w:delText>
        </w:r>
        <w:r w:rsidR="000F0504" w:rsidDel="00D404E3">
          <w:delText>Correctly set up</w:delText>
        </w:r>
        <w:r w:rsidR="0023707A" w:rsidDel="00D404E3">
          <w:delText xml:space="preserve"> positive ion</w:delText>
        </w:r>
        <w:r w:rsidR="000F0504" w:rsidDel="00D404E3">
          <w:delText xml:space="preserve"> syringe filled with p</w:delText>
        </w:r>
        <w:r w:rsidDel="00D404E3">
          <w:delText xml:space="preserve">ositive </w:delText>
        </w:r>
        <w:r w:rsidR="000F0504" w:rsidDel="00D404E3">
          <w:delText>i</w:delText>
        </w:r>
        <w:r w:rsidDel="00D404E3">
          <w:delText xml:space="preserve">on </w:delText>
        </w:r>
        <w:r w:rsidR="000F0504" w:rsidDel="00D404E3">
          <w:delText>c</w:delText>
        </w:r>
        <w:r w:rsidDel="00D404E3">
          <w:delText xml:space="preserve">alibration </w:delText>
        </w:r>
        <w:r w:rsidR="000F0504" w:rsidDel="00D404E3">
          <w:delText>solution</w:delText>
        </w:r>
        <w:r w:rsidR="00D92997" w:rsidDel="00D404E3">
          <w:delText xml:space="preserve"> and attach to MS using positive ion calibration tubing</w:delText>
        </w:r>
        <w:r w:rsidDel="00D404E3">
          <w:delText>. Open Tuner</w:delText>
        </w:r>
        <w:r w:rsidR="000F0504" w:rsidRPr="0023707A" w:rsidDel="00D404E3">
          <w:rPr>
            <w:rFonts w:cstheme="minorHAnsi"/>
          </w:rPr>
          <w:delText>→</w:delText>
        </w:r>
        <w:r w:rsidR="000F0504" w:rsidDel="00D404E3">
          <w:rPr>
            <w:rFonts w:cstheme="minorHAnsi"/>
          </w:rPr>
          <w:delText xml:space="preserve"> File</w:delText>
        </w:r>
        <w:r w:rsidR="000F0504" w:rsidRPr="0023707A" w:rsidDel="00D404E3">
          <w:rPr>
            <w:rFonts w:cstheme="minorHAnsi"/>
          </w:rPr>
          <w:delText>→</w:delText>
        </w:r>
        <w:r w:rsidR="000F0504" w:rsidDel="00D404E3">
          <w:rPr>
            <w:rFonts w:cstheme="minorHAnsi"/>
          </w:rPr>
          <w:delText xml:space="preserve"> Load Tune File</w:delText>
        </w:r>
        <w:r w:rsidR="000F0504" w:rsidRPr="0023707A" w:rsidDel="00D404E3">
          <w:rPr>
            <w:rFonts w:cstheme="minorHAnsi"/>
          </w:rPr>
          <w:delText>→</w:delText>
        </w:r>
        <w:r w:rsidR="000F0504" w:rsidDel="00D404E3">
          <w:rPr>
            <w:rFonts w:cstheme="minorHAnsi"/>
          </w:rPr>
          <w:delText xml:space="preserve"> </w:delText>
        </w:r>
        <w:r w:rsidR="000F0504" w:rsidRPr="00335273" w:rsidDel="00D404E3">
          <w:rPr>
            <w:rFonts w:cstheme="minorHAnsi"/>
          </w:rPr>
          <w:delText xml:space="preserve">Click on </w:delText>
        </w:r>
        <w:commentRangeStart w:id="99"/>
        <w:r w:rsidR="000F0504" w:rsidRPr="00335273" w:rsidDel="00D404E3">
          <w:rPr>
            <w:rFonts w:cstheme="minorHAnsi"/>
          </w:rPr>
          <w:delText>StabilityTestMStun</w:delText>
        </w:r>
        <w:commentRangeEnd w:id="99"/>
        <w:r w:rsidR="00E1693A" w:rsidDel="00D404E3">
          <w:rPr>
            <w:rStyle w:val="CommentReference"/>
          </w:rPr>
          <w:commentReference w:id="99"/>
        </w:r>
        <w:r w:rsidR="000F0504" w:rsidRPr="00335273" w:rsidDel="00D404E3">
          <w:rPr>
            <w:rFonts w:cstheme="minorHAnsi"/>
          </w:rPr>
          <w:delText>e</w:delText>
        </w:r>
        <w:r w:rsidR="00D92997" w:rsidDel="00D404E3">
          <w:rPr>
            <w:rFonts w:cstheme="minorHAnsi"/>
          </w:rPr>
          <w:delText>.</w:delText>
        </w:r>
        <w:r w:rsidDel="00D404E3">
          <w:delText xml:space="preserve"> </w:delText>
        </w:r>
        <w:r w:rsidR="00D92997" w:rsidDel="00D404E3">
          <w:delText xml:space="preserve"> Go to Instrument control tab and ensure </w:delText>
        </w:r>
        <w:r w:rsidR="00E25D49" w:rsidDel="00D404E3">
          <w:delText>conditions</w:delText>
        </w:r>
        <w:r w:rsidR="00D92997" w:rsidDel="00D404E3">
          <w:delText xml:space="preserve"> are as follow</w:delText>
        </w:r>
        <w:r w:rsidR="007E35B4" w:rsidDel="00D404E3">
          <w:delText>s</w:delText>
        </w:r>
        <w:r w:rsidR="00D92997" w:rsidDel="00D404E3">
          <w:delText>:</w:delText>
        </w:r>
      </w:del>
    </w:p>
    <w:p w14:paraId="6E4329AD" w14:textId="03795D0C" w:rsidR="00E25D49" w:rsidDel="00D404E3" w:rsidRDefault="00E25D49" w:rsidP="0023707A">
      <w:pPr>
        <w:pStyle w:val="ListParagraph"/>
        <w:rPr>
          <w:del w:id="100" w:author="Rainey" w:date="2015-11-16T15:09:00Z"/>
        </w:rPr>
      </w:pPr>
      <w:del w:id="101" w:author="Rainey" w:date="2015-11-16T15:09:00Z">
        <w:r w:rsidDel="00D404E3">
          <w:tab/>
        </w:r>
        <w:r w:rsidDel="00D404E3">
          <w:tab/>
          <w:delText xml:space="preserve">     For Scan Parameter</w:delText>
        </w:r>
      </w:del>
    </w:p>
    <w:tbl>
      <w:tblPr>
        <w:tblStyle w:val="TableGrid"/>
        <w:tblW w:w="0" w:type="auto"/>
        <w:tblInd w:w="2520" w:type="dxa"/>
        <w:tblLook w:val="04A0" w:firstRow="1" w:lastRow="0" w:firstColumn="1" w:lastColumn="0" w:noHBand="0" w:noVBand="1"/>
      </w:tblPr>
      <w:tblGrid>
        <w:gridCol w:w="2165"/>
        <w:gridCol w:w="2165"/>
      </w:tblGrid>
      <w:tr w:rsidR="00D92997" w:rsidDel="00D404E3" w14:paraId="19A8CCB5" w14:textId="024E6546" w:rsidTr="00E25D49">
        <w:trPr>
          <w:trHeight w:val="295"/>
          <w:del w:id="102" w:author="Rainey" w:date="2015-11-16T15:09:00Z"/>
        </w:trPr>
        <w:tc>
          <w:tcPr>
            <w:tcW w:w="2165" w:type="dxa"/>
          </w:tcPr>
          <w:p w14:paraId="21A2D5A6" w14:textId="4C91932C" w:rsidR="00D92997" w:rsidDel="00D404E3" w:rsidRDefault="00E25D49" w:rsidP="00E25D49">
            <w:pPr>
              <w:pStyle w:val="ListParagraph"/>
              <w:tabs>
                <w:tab w:val="left" w:pos="1710"/>
                <w:tab w:val="left" w:pos="2340"/>
              </w:tabs>
              <w:ind w:left="0"/>
              <w:rPr>
                <w:del w:id="103" w:author="Rainey" w:date="2015-11-16T15:09:00Z"/>
              </w:rPr>
            </w:pPr>
            <w:del w:id="104" w:author="Rainey" w:date="2015-11-16T15:09:00Z">
              <w:r w:rsidDel="00D404E3">
                <w:delText>Scan Type</w:delText>
              </w:r>
            </w:del>
          </w:p>
        </w:tc>
        <w:tc>
          <w:tcPr>
            <w:tcW w:w="2165" w:type="dxa"/>
          </w:tcPr>
          <w:p w14:paraId="7EEB0842" w14:textId="1B540B9E" w:rsidR="00D92997" w:rsidDel="00D404E3" w:rsidRDefault="00D92997" w:rsidP="00E25D49">
            <w:pPr>
              <w:pStyle w:val="ListParagraph"/>
              <w:tabs>
                <w:tab w:val="left" w:pos="1710"/>
                <w:tab w:val="left" w:pos="2340"/>
              </w:tabs>
              <w:ind w:left="0"/>
              <w:rPr>
                <w:del w:id="105" w:author="Rainey" w:date="2015-11-16T15:09:00Z"/>
              </w:rPr>
            </w:pPr>
            <w:del w:id="106" w:author="Rainey" w:date="2015-11-16T15:09:00Z">
              <w:r w:rsidDel="00D404E3">
                <w:delText>Full MS</w:delText>
              </w:r>
            </w:del>
          </w:p>
        </w:tc>
      </w:tr>
      <w:tr w:rsidR="00D92997" w:rsidDel="00D404E3" w14:paraId="1B8A2DDA" w14:textId="63610861" w:rsidTr="00E25D49">
        <w:trPr>
          <w:trHeight w:val="295"/>
          <w:del w:id="107" w:author="Rainey" w:date="2015-11-16T15:09:00Z"/>
        </w:trPr>
        <w:tc>
          <w:tcPr>
            <w:tcW w:w="2165" w:type="dxa"/>
          </w:tcPr>
          <w:p w14:paraId="7BC1F1A0" w14:textId="0FB2C095" w:rsidR="00D92997" w:rsidDel="00D404E3" w:rsidRDefault="00E25D49" w:rsidP="00E25D49">
            <w:pPr>
              <w:pStyle w:val="ListParagraph"/>
              <w:tabs>
                <w:tab w:val="left" w:pos="1710"/>
                <w:tab w:val="left" w:pos="2340"/>
              </w:tabs>
              <w:ind w:left="0"/>
              <w:rPr>
                <w:del w:id="108" w:author="Rainey" w:date="2015-11-16T15:09:00Z"/>
              </w:rPr>
            </w:pPr>
            <w:del w:id="109" w:author="Rainey" w:date="2015-11-16T15:09:00Z">
              <w:r w:rsidDel="00D404E3">
                <w:delText>Scan</w:delText>
              </w:r>
              <w:r w:rsidR="00D92997" w:rsidDel="00D404E3">
                <w:delText xml:space="preserve"> Range</w:delText>
              </w:r>
            </w:del>
          </w:p>
        </w:tc>
        <w:tc>
          <w:tcPr>
            <w:tcW w:w="2165" w:type="dxa"/>
          </w:tcPr>
          <w:p w14:paraId="5A5F77F7" w14:textId="33C9E4F3" w:rsidR="00D92997" w:rsidDel="00D404E3" w:rsidRDefault="00847D5F" w:rsidP="00E25D49">
            <w:pPr>
              <w:pStyle w:val="ListParagraph"/>
              <w:tabs>
                <w:tab w:val="left" w:pos="1710"/>
                <w:tab w:val="left" w:pos="2340"/>
              </w:tabs>
              <w:ind w:left="0"/>
              <w:rPr>
                <w:del w:id="110" w:author="Rainey" w:date="2015-11-16T15:09:00Z"/>
              </w:rPr>
            </w:pPr>
            <w:del w:id="111" w:author="Rainey" w:date="2015-11-16T15:09:00Z">
              <w:r w:rsidDel="00D404E3">
                <w:delText>100-1,500</w:delText>
              </w:r>
            </w:del>
          </w:p>
        </w:tc>
      </w:tr>
      <w:tr w:rsidR="00D92997" w:rsidDel="00D404E3" w14:paraId="0410C00B" w14:textId="4A766E6D" w:rsidTr="00E25D49">
        <w:trPr>
          <w:trHeight w:val="278"/>
          <w:del w:id="112" w:author="Rainey" w:date="2015-11-16T15:09:00Z"/>
        </w:trPr>
        <w:tc>
          <w:tcPr>
            <w:tcW w:w="2165" w:type="dxa"/>
          </w:tcPr>
          <w:p w14:paraId="1F0DC5FC" w14:textId="2A7DC564" w:rsidR="00D92997" w:rsidRPr="00C249F0" w:rsidDel="00D404E3" w:rsidRDefault="00E25D49" w:rsidP="00E25D49">
            <w:pPr>
              <w:pStyle w:val="ListParagraph"/>
              <w:tabs>
                <w:tab w:val="left" w:pos="1710"/>
                <w:tab w:val="left" w:pos="2340"/>
              </w:tabs>
              <w:ind w:left="0"/>
              <w:rPr>
                <w:del w:id="113" w:author="Rainey" w:date="2015-11-16T15:09:00Z"/>
              </w:rPr>
            </w:pPr>
            <w:del w:id="114" w:author="Rainey" w:date="2015-11-16T15:09:00Z">
              <w:r w:rsidRPr="00C249F0" w:rsidDel="00D404E3">
                <w:delText>Fragmentation</w:delText>
              </w:r>
            </w:del>
          </w:p>
        </w:tc>
        <w:tc>
          <w:tcPr>
            <w:tcW w:w="2165" w:type="dxa"/>
          </w:tcPr>
          <w:p w14:paraId="6E711A74" w14:textId="461C65B3" w:rsidR="00D92997" w:rsidRPr="00C249F0" w:rsidDel="00D404E3" w:rsidRDefault="00C249F0" w:rsidP="00E25D49">
            <w:pPr>
              <w:pStyle w:val="ListParagraph"/>
              <w:tabs>
                <w:tab w:val="left" w:pos="1710"/>
                <w:tab w:val="left" w:pos="2340"/>
              </w:tabs>
              <w:ind w:left="0"/>
              <w:rPr>
                <w:del w:id="115" w:author="Rainey" w:date="2015-11-16T15:09:00Z"/>
              </w:rPr>
            </w:pPr>
            <w:del w:id="116" w:author="Rainey" w:date="2015-11-16T15:09:00Z">
              <w:r w:rsidRPr="00C249F0" w:rsidDel="00D404E3">
                <w:delText>In-source CID 20.0 eV</w:delText>
              </w:r>
            </w:del>
          </w:p>
        </w:tc>
      </w:tr>
      <w:tr w:rsidR="00D92997" w:rsidDel="00D404E3" w14:paraId="37253A5F" w14:textId="0AE67510" w:rsidTr="00E25D49">
        <w:trPr>
          <w:trHeight w:val="295"/>
          <w:del w:id="117" w:author="Rainey" w:date="2015-11-16T15:09:00Z"/>
        </w:trPr>
        <w:tc>
          <w:tcPr>
            <w:tcW w:w="2165" w:type="dxa"/>
          </w:tcPr>
          <w:p w14:paraId="11A408B1" w14:textId="417C9004" w:rsidR="00D92997" w:rsidDel="00D404E3" w:rsidRDefault="00D92997" w:rsidP="00E25D49">
            <w:pPr>
              <w:pStyle w:val="ListParagraph"/>
              <w:tabs>
                <w:tab w:val="left" w:pos="1710"/>
                <w:tab w:val="left" w:pos="2340"/>
              </w:tabs>
              <w:ind w:left="0"/>
              <w:rPr>
                <w:del w:id="118" w:author="Rainey" w:date="2015-11-16T15:09:00Z"/>
              </w:rPr>
            </w:pPr>
            <w:del w:id="119" w:author="Rainey" w:date="2015-11-16T15:09:00Z">
              <w:r w:rsidDel="00D404E3">
                <w:delText>Resolution</w:delText>
              </w:r>
            </w:del>
          </w:p>
        </w:tc>
        <w:tc>
          <w:tcPr>
            <w:tcW w:w="2165" w:type="dxa"/>
          </w:tcPr>
          <w:p w14:paraId="5CEE2599" w14:textId="650BA5D9" w:rsidR="00D92997" w:rsidRPr="003B249C" w:rsidDel="00D404E3" w:rsidRDefault="00847D5F" w:rsidP="00E25D49">
            <w:pPr>
              <w:pStyle w:val="ListParagraph"/>
              <w:tabs>
                <w:tab w:val="left" w:pos="1710"/>
                <w:tab w:val="left" w:pos="2340"/>
              </w:tabs>
              <w:ind w:left="0"/>
              <w:rPr>
                <w:del w:id="120" w:author="Rainey" w:date="2015-11-16T15:09:00Z"/>
              </w:rPr>
            </w:pPr>
            <w:del w:id="121" w:author="Rainey" w:date="2015-11-16T15:09:00Z">
              <w:r w:rsidRPr="003B249C" w:rsidDel="00D404E3">
                <w:delText>70</w:delText>
              </w:r>
              <w:r w:rsidR="00D92997" w:rsidRPr="003B249C" w:rsidDel="00D404E3">
                <w:delText>,000</w:delText>
              </w:r>
            </w:del>
          </w:p>
        </w:tc>
      </w:tr>
      <w:tr w:rsidR="00D92997" w:rsidDel="00D404E3" w14:paraId="64BFDAFB" w14:textId="0952718E" w:rsidTr="00E25D49">
        <w:trPr>
          <w:trHeight w:val="278"/>
          <w:del w:id="122" w:author="Rainey" w:date="2015-11-16T15:09:00Z"/>
        </w:trPr>
        <w:tc>
          <w:tcPr>
            <w:tcW w:w="2165" w:type="dxa"/>
          </w:tcPr>
          <w:p w14:paraId="2A3D158C" w14:textId="2E0F7E5D" w:rsidR="00D92997" w:rsidDel="00D404E3" w:rsidRDefault="00D92997" w:rsidP="00E25D49">
            <w:pPr>
              <w:pStyle w:val="ListParagraph"/>
              <w:tabs>
                <w:tab w:val="left" w:pos="1710"/>
                <w:tab w:val="left" w:pos="2340"/>
              </w:tabs>
              <w:ind w:left="0"/>
              <w:rPr>
                <w:del w:id="123" w:author="Rainey" w:date="2015-11-16T15:09:00Z"/>
              </w:rPr>
            </w:pPr>
            <w:del w:id="124" w:author="Rainey" w:date="2015-11-16T15:09:00Z">
              <w:r w:rsidDel="00D404E3">
                <w:delText>Polarity</w:delText>
              </w:r>
            </w:del>
          </w:p>
        </w:tc>
        <w:tc>
          <w:tcPr>
            <w:tcW w:w="2165" w:type="dxa"/>
          </w:tcPr>
          <w:p w14:paraId="047056D5" w14:textId="076D5B41" w:rsidR="00D92997" w:rsidRPr="003B249C" w:rsidDel="00D404E3" w:rsidRDefault="00D92997" w:rsidP="00E25D49">
            <w:pPr>
              <w:pStyle w:val="ListParagraph"/>
              <w:tabs>
                <w:tab w:val="left" w:pos="1710"/>
                <w:tab w:val="left" w:pos="2340"/>
              </w:tabs>
              <w:ind w:left="0"/>
              <w:rPr>
                <w:del w:id="125" w:author="Rainey" w:date="2015-11-16T15:09:00Z"/>
              </w:rPr>
            </w:pPr>
            <w:del w:id="126" w:author="Rainey" w:date="2015-11-16T15:09:00Z">
              <w:r w:rsidRPr="003B249C" w:rsidDel="00D404E3">
                <w:delText>Positive</w:delText>
              </w:r>
            </w:del>
          </w:p>
        </w:tc>
      </w:tr>
      <w:tr w:rsidR="00D92997" w:rsidDel="00D404E3" w14:paraId="2C84CECF" w14:textId="1DF0D174" w:rsidTr="00E25D49">
        <w:trPr>
          <w:trHeight w:val="295"/>
          <w:del w:id="127" w:author="Rainey" w:date="2015-11-16T15:09:00Z"/>
        </w:trPr>
        <w:tc>
          <w:tcPr>
            <w:tcW w:w="2165" w:type="dxa"/>
          </w:tcPr>
          <w:p w14:paraId="2F40B277" w14:textId="02F8DB26" w:rsidR="00D92997" w:rsidDel="00D404E3" w:rsidRDefault="00E25D49" w:rsidP="00E25D49">
            <w:pPr>
              <w:pStyle w:val="ListParagraph"/>
              <w:tabs>
                <w:tab w:val="left" w:pos="1710"/>
                <w:tab w:val="left" w:pos="2340"/>
              </w:tabs>
              <w:ind w:left="0"/>
              <w:rPr>
                <w:del w:id="128" w:author="Rainey" w:date="2015-11-16T15:09:00Z"/>
              </w:rPr>
            </w:pPr>
            <w:del w:id="129" w:author="Rainey" w:date="2015-11-16T15:09:00Z">
              <w:r w:rsidDel="00D404E3">
                <w:delText>Microscans</w:delText>
              </w:r>
            </w:del>
          </w:p>
        </w:tc>
        <w:tc>
          <w:tcPr>
            <w:tcW w:w="2165" w:type="dxa"/>
          </w:tcPr>
          <w:p w14:paraId="600B4C8E" w14:textId="1EB4ECE5" w:rsidR="00D92997" w:rsidRPr="003B249C" w:rsidDel="00D404E3" w:rsidRDefault="00D92997" w:rsidP="00E25D49">
            <w:pPr>
              <w:pStyle w:val="ListParagraph"/>
              <w:tabs>
                <w:tab w:val="left" w:pos="1710"/>
                <w:tab w:val="left" w:pos="2340"/>
              </w:tabs>
              <w:ind w:left="0"/>
              <w:rPr>
                <w:del w:id="130" w:author="Rainey" w:date="2015-11-16T15:09:00Z"/>
              </w:rPr>
            </w:pPr>
            <w:del w:id="131" w:author="Rainey" w:date="2015-11-16T15:09:00Z">
              <w:r w:rsidRPr="003B249C" w:rsidDel="00D404E3">
                <w:delText>1</w:delText>
              </w:r>
            </w:del>
          </w:p>
        </w:tc>
      </w:tr>
      <w:tr w:rsidR="00D92997" w:rsidDel="00D404E3" w14:paraId="22C1C5D9" w14:textId="1B70725C" w:rsidTr="00E25D49">
        <w:trPr>
          <w:trHeight w:val="278"/>
          <w:del w:id="132" w:author="Rainey" w:date="2015-11-16T15:09:00Z"/>
        </w:trPr>
        <w:tc>
          <w:tcPr>
            <w:tcW w:w="2165" w:type="dxa"/>
          </w:tcPr>
          <w:p w14:paraId="7DFEB243" w14:textId="2A4BB9A5" w:rsidR="00D92997" w:rsidRPr="00B4460F" w:rsidDel="00D404E3" w:rsidRDefault="00E25D49" w:rsidP="00E25D49">
            <w:pPr>
              <w:pStyle w:val="ListParagraph"/>
              <w:tabs>
                <w:tab w:val="left" w:pos="1710"/>
                <w:tab w:val="left" w:pos="2340"/>
              </w:tabs>
              <w:ind w:left="0"/>
              <w:rPr>
                <w:del w:id="133" w:author="Rainey" w:date="2015-11-16T15:09:00Z"/>
              </w:rPr>
            </w:pPr>
            <w:del w:id="134" w:author="Rainey" w:date="2015-11-16T15:09:00Z">
              <w:r w:rsidRPr="00B4460F" w:rsidDel="00D404E3">
                <w:delText>Lock Masses</w:delText>
              </w:r>
            </w:del>
          </w:p>
        </w:tc>
        <w:tc>
          <w:tcPr>
            <w:tcW w:w="2165" w:type="dxa"/>
          </w:tcPr>
          <w:p w14:paraId="2F09B717" w14:textId="2F02D9F6" w:rsidR="00D92997" w:rsidRPr="00B4460F" w:rsidDel="00D404E3" w:rsidRDefault="00B4460F" w:rsidP="00E25D49">
            <w:pPr>
              <w:pStyle w:val="ListParagraph"/>
              <w:tabs>
                <w:tab w:val="left" w:pos="1710"/>
                <w:tab w:val="left" w:pos="2340"/>
              </w:tabs>
              <w:ind w:left="0"/>
              <w:rPr>
                <w:del w:id="135" w:author="Rainey" w:date="2015-11-16T15:09:00Z"/>
              </w:rPr>
            </w:pPr>
            <w:del w:id="136" w:author="Rainey" w:date="2015-11-16T15:09:00Z">
              <w:r w:rsidRPr="00B4460F" w:rsidDel="00D404E3">
                <w:delText>Best</w:delText>
              </w:r>
            </w:del>
          </w:p>
        </w:tc>
      </w:tr>
      <w:tr w:rsidR="00D92997" w:rsidDel="00D404E3" w14:paraId="326D8C01" w14:textId="79A24928" w:rsidTr="00E25D49">
        <w:trPr>
          <w:trHeight w:val="99"/>
          <w:del w:id="137" w:author="Rainey" w:date="2015-11-16T15:09:00Z"/>
        </w:trPr>
        <w:tc>
          <w:tcPr>
            <w:tcW w:w="2165" w:type="dxa"/>
          </w:tcPr>
          <w:p w14:paraId="7ECFDD29" w14:textId="66C04AAE" w:rsidR="00D92997" w:rsidDel="00D404E3" w:rsidRDefault="00D92997" w:rsidP="00E25D49">
            <w:pPr>
              <w:pStyle w:val="ListParagraph"/>
              <w:tabs>
                <w:tab w:val="left" w:pos="1710"/>
                <w:tab w:val="left" w:pos="2340"/>
              </w:tabs>
              <w:ind w:left="0"/>
              <w:rPr>
                <w:del w:id="138" w:author="Rainey" w:date="2015-11-16T15:09:00Z"/>
              </w:rPr>
            </w:pPr>
            <w:del w:id="139" w:author="Rainey" w:date="2015-11-16T15:09:00Z">
              <w:r w:rsidDel="00D404E3">
                <w:delText>AGC</w:delText>
              </w:r>
              <w:r w:rsidR="00E25D49" w:rsidDel="00D404E3">
                <w:delText xml:space="preserve"> target</w:delText>
              </w:r>
            </w:del>
          </w:p>
        </w:tc>
        <w:tc>
          <w:tcPr>
            <w:tcW w:w="2165" w:type="dxa"/>
          </w:tcPr>
          <w:p w14:paraId="07646B1A" w14:textId="0275BB62" w:rsidR="00D92997" w:rsidDel="00D404E3" w:rsidRDefault="00847D5F" w:rsidP="00E25D49">
            <w:pPr>
              <w:pStyle w:val="ListParagraph"/>
              <w:tabs>
                <w:tab w:val="left" w:pos="1710"/>
                <w:tab w:val="left" w:pos="2340"/>
              </w:tabs>
              <w:ind w:left="0"/>
              <w:rPr>
                <w:del w:id="140" w:author="Rainey" w:date="2015-11-16T15:09:00Z"/>
              </w:rPr>
            </w:pPr>
            <w:del w:id="141" w:author="Rainey" w:date="2015-11-16T15:09:00Z">
              <w:r w:rsidDel="00D404E3">
                <w:delText>3</w:delText>
              </w:r>
              <w:r w:rsidR="00D92997" w:rsidDel="00D404E3">
                <w:delText>e6</w:delText>
              </w:r>
            </w:del>
          </w:p>
        </w:tc>
      </w:tr>
      <w:tr w:rsidR="00D92997" w:rsidDel="00D404E3" w14:paraId="3368E98D" w14:textId="577BB5E7" w:rsidTr="00E25D49">
        <w:trPr>
          <w:trHeight w:val="99"/>
          <w:del w:id="142" w:author="Rainey" w:date="2015-11-16T15:09:00Z"/>
        </w:trPr>
        <w:tc>
          <w:tcPr>
            <w:tcW w:w="2165" w:type="dxa"/>
          </w:tcPr>
          <w:p w14:paraId="2FA0C7C0" w14:textId="0B10A098" w:rsidR="00D92997" w:rsidDel="00D404E3" w:rsidRDefault="00E25D49" w:rsidP="00E25D49">
            <w:pPr>
              <w:pStyle w:val="ListParagraph"/>
              <w:tabs>
                <w:tab w:val="left" w:pos="1710"/>
                <w:tab w:val="left" w:pos="2340"/>
              </w:tabs>
              <w:ind w:left="0"/>
              <w:rPr>
                <w:del w:id="143" w:author="Rainey" w:date="2015-11-16T15:09:00Z"/>
              </w:rPr>
            </w:pPr>
            <w:del w:id="144" w:author="Rainey" w:date="2015-11-16T15:09:00Z">
              <w:r w:rsidDel="00D404E3">
                <w:delText>Max Inject time</w:delText>
              </w:r>
            </w:del>
          </w:p>
        </w:tc>
        <w:tc>
          <w:tcPr>
            <w:tcW w:w="2165" w:type="dxa"/>
          </w:tcPr>
          <w:p w14:paraId="461BCBDE" w14:textId="130C3C8D" w:rsidR="00D92997" w:rsidDel="00D404E3" w:rsidRDefault="00847D5F" w:rsidP="00E25D49">
            <w:pPr>
              <w:pStyle w:val="ListParagraph"/>
              <w:tabs>
                <w:tab w:val="left" w:pos="1710"/>
                <w:tab w:val="left" w:pos="2340"/>
              </w:tabs>
              <w:ind w:left="0"/>
              <w:rPr>
                <w:del w:id="145" w:author="Rainey" w:date="2015-11-16T15:09:00Z"/>
              </w:rPr>
            </w:pPr>
            <w:del w:id="146" w:author="Rainey" w:date="2015-11-16T15:09:00Z">
              <w:r w:rsidDel="00D404E3">
                <w:delText>200ms</w:delText>
              </w:r>
            </w:del>
          </w:p>
        </w:tc>
      </w:tr>
    </w:tbl>
    <w:p w14:paraId="5AD4A142" w14:textId="3FFE401A" w:rsidR="00D92997" w:rsidDel="00D404E3" w:rsidRDefault="00D92997" w:rsidP="00E25D49">
      <w:pPr>
        <w:pStyle w:val="ListParagraph"/>
        <w:tabs>
          <w:tab w:val="left" w:pos="1710"/>
          <w:tab w:val="left" w:pos="2340"/>
        </w:tabs>
        <w:rPr>
          <w:del w:id="147" w:author="Rainey" w:date="2015-11-16T15:09:00Z"/>
        </w:rPr>
      </w:pPr>
    </w:p>
    <w:p w14:paraId="2A3B556B" w14:textId="39D21E9F" w:rsidR="00D92997" w:rsidDel="00D404E3" w:rsidRDefault="00D92997" w:rsidP="00E25D49">
      <w:pPr>
        <w:pStyle w:val="ListParagraph"/>
        <w:tabs>
          <w:tab w:val="left" w:pos="1710"/>
          <w:tab w:val="left" w:pos="2340"/>
        </w:tabs>
        <w:rPr>
          <w:del w:id="148" w:author="Rainey" w:date="2015-11-16T15:09:00Z"/>
        </w:rPr>
      </w:pPr>
      <w:del w:id="149" w:author="Rainey" w:date="2015-11-16T15:09:00Z">
        <w:r w:rsidDel="00D404E3">
          <w:delText>G</w:delText>
        </w:r>
        <w:r w:rsidR="00296541" w:rsidDel="00D404E3">
          <w:delText xml:space="preserve">o to calibrate tab </w:delText>
        </w:r>
        <w:r w:rsidR="00296541" w:rsidRPr="0023707A" w:rsidDel="00D404E3">
          <w:rPr>
            <w:rFonts w:cstheme="minorHAnsi"/>
          </w:rPr>
          <w:delText>→</w:delText>
        </w:r>
        <w:r w:rsidR="00296541" w:rsidDel="00D404E3">
          <w:delText xml:space="preserve"> source auto </w:delText>
        </w:r>
        <w:r w:rsidR="00296541" w:rsidRPr="0023707A" w:rsidDel="00D404E3">
          <w:rPr>
            <w:rFonts w:cstheme="minorHAnsi"/>
          </w:rPr>
          <w:delText>→</w:delText>
        </w:r>
        <w:r w:rsidR="00296541" w:rsidDel="00D404E3">
          <w:delText xml:space="preserve"> default settings.</w:delText>
        </w:r>
        <w:r w:rsidDel="00D404E3">
          <w:delText xml:space="preserve"> Ensure settings are as follow</w:delText>
        </w:r>
      </w:del>
    </w:p>
    <w:p w14:paraId="4148A7B0" w14:textId="4CED81FE" w:rsidR="00D92997" w:rsidDel="00D404E3" w:rsidRDefault="00D92997" w:rsidP="0023707A">
      <w:pPr>
        <w:pStyle w:val="ListParagraph"/>
        <w:rPr>
          <w:del w:id="150" w:author="Rainey" w:date="2015-11-16T15:09:00Z"/>
        </w:rPr>
      </w:pPr>
    </w:p>
    <w:p w14:paraId="1B55DF29" w14:textId="25D0F2FF" w:rsidR="00D92997" w:rsidDel="00D404E3" w:rsidRDefault="00D92997" w:rsidP="00D92997">
      <w:pPr>
        <w:pStyle w:val="ListParagraph"/>
        <w:rPr>
          <w:del w:id="151" w:author="Rainey" w:date="2015-11-16T15:09:00Z"/>
        </w:rPr>
      </w:pPr>
      <w:del w:id="152" w:author="Rainey" w:date="2015-11-16T15:09:00Z">
        <w:r w:rsidDel="00D404E3">
          <w:delText xml:space="preserve"> S</w:delText>
        </w:r>
        <w:r w:rsidR="00296541" w:rsidDel="00D404E3">
          <w:delText>et</w:delText>
        </w:r>
        <w:r w:rsidDel="00D404E3">
          <w:delText xml:space="preserve"> syringe to dispense positive ion calibration solution of a</w:delText>
        </w:r>
        <w:r w:rsidR="00296541" w:rsidDel="00D404E3">
          <w:delText xml:space="preserve"> 500</w:delText>
        </w:r>
        <w:r w:rsidR="00CA58E9" w:rsidRPr="002806C8" w:rsidDel="00D404E3">
          <w:rPr>
            <w:rFonts w:cstheme="minorHAnsi"/>
          </w:rPr>
          <w:delText>µ</w:delText>
        </w:r>
        <w:r w:rsidR="00296541" w:rsidDel="00D404E3">
          <w:delText xml:space="preserve">L </w:delText>
        </w:r>
        <w:r w:rsidDel="00D404E3">
          <w:delText xml:space="preserve">volume </w:delText>
        </w:r>
        <w:r w:rsidR="00296541" w:rsidDel="00D404E3">
          <w:delText>at 3</w:delText>
        </w:r>
        <w:r w:rsidR="00C53957" w:rsidRPr="002806C8" w:rsidDel="00D404E3">
          <w:rPr>
            <w:rFonts w:cstheme="minorHAnsi"/>
          </w:rPr>
          <w:delText>µ</w:delText>
        </w:r>
        <w:r w:rsidR="00C53957" w:rsidDel="00D404E3">
          <w:delText xml:space="preserve">L </w:delText>
        </w:r>
        <w:r w:rsidR="00296541" w:rsidDel="00D404E3">
          <w:delText>/min.</w:delText>
        </w:r>
        <w:r w:rsidDel="00D404E3">
          <w:delText xml:space="preserve"> Begin dispensing. Turn MS on.  Begin calibration. </w:delText>
        </w:r>
        <w:r w:rsidR="00AE6D24" w:rsidDel="00D404E3">
          <w:delText>Negative calibration completed in similar fashion using negative ion calibration solution. Calibration should only be performed by trained staff.</w:delText>
        </w:r>
      </w:del>
    </w:p>
    <w:p w14:paraId="485EE1AA" w14:textId="77777777" w:rsidR="00D92997" w:rsidRDefault="00D92997" w:rsidP="00D92997">
      <w:pPr>
        <w:pStyle w:val="ListParagraph"/>
      </w:pPr>
    </w:p>
    <w:p w14:paraId="7B041251" w14:textId="77777777" w:rsidR="003A323B" w:rsidRDefault="002B6364" w:rsidP="00D92997">
      <w:pPr>
        <w:pStyle w:val="ListParagraph"/>
      </w:pPr>
      <w:r>
        <w:t>Procedure:</w:t>
      </w:r>
    </w:p>
    <w:p w14:paraId="61D8FD9D" w14:textId="407C0C20" w:rsidR="00E1693A" w:rsidRDefault="002806C8" w:rsidP="007E35B4">
      <w:pPr>
        <w:pStyle w:val="ListParagraph"/>
        <w:numPr>
          <w:ilvl w:val="0"/>
          <w:numId w:val="2"/>
        </w:numPr>
        <w:rPr>
          <w:ins w:id="153" w:author="Rainey" w:date="2015-11-16T14:49:00Z"/>
        </w:rPr>
      </w:pPr>
      <w:del w:id="154" w:author="Rainey" w:date="2015-11-16T14:49:00Z">
        <w:r w:rsidDel="009A40BA">
          <w:delText>Add</w:delText>
        </w:r>
        <w:r w:rsidR="00B75A48" w:rsidDel="009A40BA">
          <w:delText xml:space="preserve"> </w:delText>
        </w:r>
      </w:del>
      <w:ins w:id="155" w:author="Rainey" w:date="2015-11-16T14:49:00Z">
        <w:r w:rsidR="009A40BA">
          <w:t>Mass out</w:t>
        </w:r>
        <w:r w:rsidR="009A40BA">
          <w:t xml:space="preserve"> </w:t>
        </w:r>
      </w:ins>
      <w:del w:id="156" w:author="Rainey" w:date="2015-11-16T12:30:00Z">
        <w:r w:rsidR="00B75A48" w:rsidDel="00E1693A">
          <w:delText>4</w:delText>
        </w:r>
      </w:del>
      <w:ins w:id="157" w:author="Rainey" w:date="2015-11-16T12:30:00Z">
        <w:r w:rsidR="00E1693A">
          <w:t>15 mg</w:t>
        </w:r>
      </w:ins>
      <w:del w:id="158" w:author="Rainey" w:date="2015-11-16T12:30:00Z">
        <w:r w:rsidR="00B75A48" w:rsidDel="00E1693A">
          <w:delText>0</w:delText>
        </w:r>
        <w:r w:rsidR="00B4460F" w:rsidDel="00E1693A">
          <w:delText xml:space="preserve"> </w:delText>
        </w:r>
        <w:r w:rsidR="002B6364" w:rsidRPr="002806C8" w:rsidDel="00E1693A">
          <w:rPr>
            <w:rFonts w:cstheme="minorHAnsi"/>
          </w:rPr>
          <w:delText>µ</w:delText>
        </w:r>
        <w:r w:rsidR="00203DA2" w:rsidDel="00E1693A">
          <w:delText>L</w:delText>
        </w:r>
      </w:del>
      <w:r w:rsidR="00203DA2">
        <w:t xml:space="preserve"> of </w:t>
      </w:r>
      <w:del w:id="159" w:author="Rainey" w:date="2015-11-16T12:30:00Z">
        <w:r w:rsidR="002B6364" w:rsidDel="00E1693A">
          <w:delText xml:space="preserve">thawed </w:delText>
        </w:r>
        <w:r w:rsidR="00203DA2" w:rsidDel="00E1693A">
          <w:delText>plasma</w:delText>
        </w:r>
      </w:del>
      <w:ins w:id="160" w:author="Rainey" w:date="2015-11-16T12:30:00Z">
        <w:r w:rsidR="00E1693A">
          <w:t>tissue</w:t>
        </w:r>
      </w:ins>
      <w:r w:rsidR="00203DA2">
        <w:t xml:space="preserve"> sample</w:t>
      </w:r>
      <w:r>
        <w:t xml:space="preserve"> to clean</w:t>
      </w:r>
      <w:r w:rsidR="005D1777">
        <w:t xml:space="preserve">, </w:t>
      </w:r>
      <w:del w:id="161" w:author="Rainey" w:date="2015-11-16T12:30:00Z">
        <w:r w:rsidR="005D1777" w:rsidDel="00E1693A">
          <w:delText>5</w:delText>
        </w:r>
      </w:del>
      <w:del w:id="162" w:author="Rainey" w:date="2015-11-16T14:48:00Z">
        <w:r w:rsidR="005D1777" w:rsidDel="009A40BA">
          <w:delText xml:space="preserve"> µL-size </w:delText>
        </w:r>
      </w:del>
      <w:del w:id="163" w:author="Rainey" w:date="2015-11-16T12:30:00Z">
        <w:r w:rsidDel="00E1693A">
          <w:delText xml:space="preserve">eppendorf </w:delText>
        </w:r>
      </w:del>
      <w:ins w:id="164" w:author="Rainey" w:date="2015-11-16T12:30:00Z">
        <w:r w:rsidR="00E1693A">
          <w:t xml:space="preserve">homogenization tube with </w:t>
        </w:r>
      </w:ins>
      <w:ins w:id="165" w:author="Rainey" w:date="2015-11-16T14:48:00Z">
        <w:r w:rsidR="009A40BA">
          <w:t xml:space="preserve">zirconium </w:t>
        </w:r>
      </w:ins>
      <w:ins w:id="166" w:author="Rainey" w:date="2015-11-16T12:30:00Z">
        <w:r w:rsidR="00E1693A">
          <w:t>beads.</w:t>
        </w:r>
      </w:ins>
    </w:p>
    <w:p w14:paraId="3A328DF0" w14:textId="4A0CEA32" w:rsidR="009A40BA" w:rsidRDefault="009A40BA" w:rsidP="007E35B4">
      <w:pPr>
        <w:pStyle w:val="ListParagraph"/>
        <w:numPr>
          <w:ilvl w:val="0"/>
          <w:numId w:val="2"/>
        </w:numPr>
        <w:rPr>
          <w:ins w:id="167" w:author="Rainey" w:date="2015-11-16T14:49:00Z"/>
        </w:rPr>
      </w:pPr>
      <w:ins w:id="168" w:author="Rainey" w:date="2015-11-16T14:49:00Z">
        <w:r>
          <w:t>Record mass of tissue and place back in liquid nitrogen while other samples are weighed</w:t>
        </w:r>
      </w:ins>
    </w:p>
    <w:p w14:paraId="792C6172" w14:textId="77777777" w:rsidR="00A832DF" w:rsidRDefault="009A40BA" w:rsidP="00A832DF">
      <w:pPr>
        <w:pStyle w:val="ListParagraph"/>
        <w:numPr>
          <w:ilvl w:val="0"/>
          <w:numId w:val="2"/>
        </w:numPr>
        <w:rPr>
          <w:ins w:id="169" w:author="Rainey" w:date="2015-11-16T15:21:00Z"/>
        </w:rPr>
        <w:pPrChange w:id="170" w:author="Rainey" w:date="2015-11-16T15:21:00Z">
          <w:pPr>
            <w:pStyle w:val="ListParagraph"/>
            <w:numPr>
              <w:numId w:val="2"/>
            </w:numPr>
            <w:ind w:hanging="360"/>
          </w:pPr>
        </w:pPrChange>
      </w:pPr>
      <w:ins w:id="171" w:author="Rainey" w:date="2015-11-16T14:49:00Z">
        <w:r>
          <w:t>Add</w:t>
        </w:r>
        <w:r w:rsidR="00B956CF">
          <w:t xml:space="preserve"> internal standard</w:t>
        </w:r>
      </w:ins>
      <w:ins w:id="172" w:author="Rainey" w:date="2015-11-16T15:19:00Z">
        <w:r w:rsidR="00B956CF">
          <w:t xml:space="preserve">s: </w:t>
        </w:r>
      </w:ins>
      <w:ins w:id="173" w:author="Rainey" w:date="2015-11-16T15:18:00Z">
        <w:r w:rsidR="00B956CF">
          <w:t xml:space="preserve">200 </w:t>
        </w:r>
      </w:ins>
      <w:ins w:id="174" w:author="Rainey" w:date="2015-11-16T15:19:00Z">
        <w:r w:rsidR="00B956CF">
          <w:t>µ</w:t>
        </w:r>
      </w:ins>
      <w:ins w:id="175" w:author="Rainey" w:date="2015-11-16T15:18:00Z">
        <w:r w:rsidR="00B956CF">
          <w:t xml:space="preserve">L of 0.5 </w:t>
        </w:r>
      </w:ins>
      <w:ins w:id="176" w:author="Rainey" w:date="2015-11-16T15:19:00Z">
        <w:r w:rsidR="00B956CF">
          <w:t>µ</w:t>
        </w:r>
      </w:ins>
      <w:ins w:id="177" w:author="Rainey" w:date="2015-11-16T15:18:00Z">
        <w:r w:rsidR="00B956CF">
          <w:t>M Cer (d18:1/17:0)</w:t>
        </w:r>
      </w:ins>
      <w:ins w:id="178" w:author="Rainey" w:date="2015-11-16T15:19:00Z">
        <w:r w:rsidR="00B956CF">
          <w:t xml:space="preserve">, </w:t>
        </w:r>
      </w:ins>
      <w:ins w:id="179" w:author="Rainey" w:date="2015-11-16T15:21:00Z">
        <w:r w:rsidR="00A832DF">
          <w:t xml:space="preserve">and </w:t>
        </w:r>
      </w:ins>
      <w:ins w:id="180" w:author="Rainey" w:date="2015-11-16T15:20:00Z">
        <w:r w:rsidR="00B956CF">
          <w:t xml:space="preserve">15 </w:t>
        </w:r>
        <w:r w:rsidR="00B956CF">
          <w:t>µ</w:t>
        </w:r>
        <w:r w:rsidR="00B956CF">
          <w:t xml:space="preserve">L of 20 </w:t>
        </w:r>
        <w:r w:rsidR="00B956CF">
          <w:t>µ</w:t>
        </w:r>
        <w:r w:rsidR="00A832DF">
          <w:t xml:space="preserve">M d5-DG mix </w:t>
        </w:r>
      </w:ins>
      <w:ins w:id="181" w:author="Rainey" w:date="2015-11-16T15:21:00Z">
        <w:r w:rsidR="00A832DF">
          <w:t>I</w:t>
        </w:r>
      </w:ins>
    </w:p>
    <w:p w14:paraId="034A0776" w14:textId="63C96C44" w:rsidR="009A40BA" w:rsidRDefault="00A832DF" w:rsidP="00A832DF">
      <w:pPr>
        <w:pStyle w:val="ListParagraph"/>
        <w:numPr>
          <w:ilvl w:val="0"/>
          <w:numId w:val="2"/>
        </w:numPr>
        <w:rPr>
          <w:ins w:id="182" w:author="Rainey" w:date="2015-11-16T12:30:00Z"/>
        </w:rPr>
        <w:pPrChange w:id="183" w:author="Rainey" w:date="2015-11-16T15:21:00Z">
          <w:pPr>
            <w:pStyle w:val="ListParagraph"/>
            <w:numPr>
              <w:numId w:val="2"/>
            </w:numPr>
            <w:ind w:hanging="360"/>
          </w:pPr>
        </w:pPrChange>
      </w:pPr>
      <w:ins w:id="184" w:author="Rainey" w:date="2015-11-16T15:21:00Z">
        <w:r>
          <w:t>Add</w:t>
        </w:r>
      </w:ins>
      <w:ins w:id="185" w:author="Rainey" w:date="2015-11-16T14:49:00Z">
        <w:r w:rsidR="009A40BA">
          <w:t xml:space="preserve"> F</w:t>
        </w:r>
      </w:ins>
      <w:ins w:id="186" w:author="Rainey" w:date="2015-11-16T14:50:00Z">
        <w:r w:rsidR="009A40BA">
          <w:t>olch solvent based on the volume of the tissue (</w:t>
        </w:r>
      </w:ins>
      <w:ins w:id="187" w:author="Rainey" w:date="2015-11-16T14:51:00Z">
        <w:r w:rsidR="009A40BA">
          <w:t>µL</w:t>
        </w:r>
      </w:ins>
      <w:ins w:id="188" w:author="Rainey" w:date="2015-11-16T14:50:00Z">
        <w:r w:rsidR="009A40BA">
          <w:t xml:space="preserve"> of solvent = 20 x mg of tissue, e.g., 15.0 mg of tissue = 300 </w:t>
        </w:r>
      </w:ins>
      <w:ins w:id="189" w:author="Rainey" w:date="2015-11-16T14:51:00Z">
        <w:r w:rsidR="009A40BA">
          <w:t>µ</w:t>
        </w:r>
      </w:ins>
      <w:ins w:id="190" w:author="Rainey" w:date="2015-11-16T14:50:00Z">
        <w:r w:rsidR="009A40BA">
          <w:t>L solvent)</w:t>
        </w:r>
      </w:ins>
    </w:p>
    <w:p w14:paraId="663FAC47" w14:textId="4A136FE9" w:rsidR="004E44B9" w:rsidRDefault="009A40BA" w:rsidP="007E35B4">
      <w:pPr>
        <w:pStyle w:val="ListParagraph"/>
        <w:numPr>
          <w:ilvl w:val="0"/>
          <w:numId w:val="2"/>
        </w:numPr>
      </w:pPr>
      <w:ins w:id="191" w:author="Rainey" w:date="2015-11-16T14:51:00Z">
        <w:r>
          <w:t>Homogenize for 120 seconds total (may need to include breaks depending on homogenizer)</w:t>
        </w:r>
      </w:ins>
      <w:del w:id="192" w:author="Rainey" w:date="2015-11-16T14:51:00Z">
        <w:r w:rsidR="002806C8" w:rsidDel="009A40BA">
          <w:delText>tube</w:delText>
        </w:r>
        <w:r w:rsidR="00DE6147" w:rsidDel="009A40BA">
          <w:delText xml:space="preserve"> using a P200 micropipette.</w:delText>
        </w:r>
      </w:del>
    </w:p>
    <w:p w14:paraId="33C10D90" w14:textId="75787F17" w:rsidR="00417A95" w:rsidRDefault="00417A95" w:rsidP="00417A95">
      <w:pPr>
        <w:pStyle w:val="ListParagraph"/>
        <w:numPr>
          <w:ilvl w:val="0"/>
          <w:numId w:val="2"/>
        </w:numPr>
      </w:pPr>
      <w:del w:id="193" w:author="Rainey" w:date="2015-11-16T14:51:00Z">
        <w:r w:rsidDel="009A40BA">
          <w:delText>Add internal standards (5 µL of 100 ppm)</w:delText>
        </w:r>
      </w:del>
      <w:ins w:id="194" w:author="Rainey" w:date="2015-11-16T14:51:00Z">
        <w:r w:rsidR="009A40BA">
          <w:t>Incubate on ice with occasional vortex for 20 mins</w:t>
        </w:r>
      </w:ins>
    </w:p>
    <w:p w14:paraId="10322B20" w14:textId="10E854DB" w:rsidR="00417A95" w:rsidRPr="00CA58E9" w:rsidDel="009A40BA" w:rsidRDefault="00417A95" w:rsidP="00417A95">
      <w:pPr>
        <w:pStyle w:val="ListParagraph"/>
        <w:numPr>
          <w:ilvl w:val="0"/>
          <w:numId w:val="2"/>
        </w:numPr>
        <w:rPr>
          <w:del w:id="195" w:author="Rainey" w:date="2015-11-16T14:52:00Z"/>
        </w:rPr>
      </w:pPr>
      <w:del w:id="196" w:author="Rainey" w:date="2015-11-16T14:52:00Z">
        <w:r w:rsidDel="009A40BA">
          <w:delText xml:space="preserve">Add 300 </w:delText>
        </w:r>
        <w:r w:rsidRPr="002806C8" w:rsidDel="009A40BA">
          <w:rPr>
            <w:rFonts w:cstheme="minorHAnsi"/>
          </w:rPr>
          <w:delText>µ</w:delText>
        </w:r>
        <w:r w:rsidDel="009A40BA">
          <w:delText xml:space="preserve">L MeOH </w:delText>
        </w:r>
        <w:r w:rsidDel="009A40BA">
          <w:rPr>
            <w:rFonts w:cstheme="minorHAnsi"/>
          </w:rPr>
          <w:delText>(1mM BHT). Vortex.</w:delText>
        </w:r>
      </w:del>
    </w:p>
    <w:p w14:paraId="6FAD2DFC" w14:textId="59E86AC2" w:rsidR="00CA58E9" w:rsidRPr="00CA58E9" w:rsidDel="009A40BA" w:rsidRDefault="00CA58E9" w:rsidP="007E35B4">
      <w:pPr>
        <w:pStyle w:val="ListParagraph"/>
        <w:numPr>
          <w:ilvl w:val="0"/>
          <w:numId w:val="2"/>
        </w:numPr>
        <w:rPr>
          <w:del w:id="197" w:author="Rainey" w:date="2015-11-16T14:52:00Z"/>
        </w:rPr>
      </w:pPr>
      <w:del w:id="198" w:author="Rainey" w:date="2015-11-16T14:52:00Z">
        <w:r w:rsidDel="009A40BA">
          <w:rPr>
            <w:rFonts w:cstheme="minorHAnsi"/>
          </w:rPr>
          <w:delText>Add 1</w:delText>
        </w:r>
        <w:r w:rsidR="00B4460F" w:rsidDel="009A40BA">
          <w:rPr>
            <w:rFonts w:cstheme="minorHAnsi"/>
          </w:rPr>
          <w:delText xml:space="preserve"> </w:delText>
        </w:r>
        <w:r w:rsidDel="009A40BA">
          <w:rPr>
            <w:rFonts w:cstheme="minorHAnsi"/>
          </w:rPr>
          <w:delText>mL Methyl-ter</w:delText>
        </w:r>
        <w:r w:rsidR="00417A95" w:rsidDel="009A40BA">
          <w:rPr>
            <w:rFonts w:cstheme="minorHAnsi"/>
          </w:rPr>
          <w:delText>t</w:delText>
        </w:r>
        <w:r w:rsidDel="009A40BA">
          <w:rPr>
            <w:rFonts w:cstheme="minorHAnsi"/>
          </w:rPr>
          <w:delText>-butyl ether (MTBE)</w:delText>
        </w:r>
        <w:r w:rsidR="00EA458F" w:rsidDel="009A40BA">
          <w:rPr>
            <w:rFonts w:cstheme="minorHAnsi"/>
          </w:rPr>
          <w:delText>.</w:delText>
        </w:r>
        <w:r w:rsidR="007E7AAC" w:rsidDel="009A40BA">
          <w:rPr>
            <w:rFonts w:cstheme="minorHAnsi"/>
          </w:rPr>
          <w:delText xml:space="preserve"> Vortex.</w:delText>
        </w:r>
      </w:del>
    </w:p>
    <w:p w14:paraId="61CA01B3" w14:textId="25AA36B0" w:rsidR="00CA58E9" w:rsidRPr="00CA58E9" w:rsidDel="009A40BA" w:rsidRDefault="00CA58E9" w:rsidP="007E35B4">
      <w:pPr>
        <w:pStyle w:val="ListParagraph"/>
        <w:numPr>
          <w:ilvl w:val="0"/>
          <w:numId w:val="2"/>
        </w:numPr>
        <w:rPr>
          <w:del w:id="199" w:author="Rainey" w:date="2015-11-16T14:52:00Z"/>
        </w:rPr>
      </w:pPr>
      <w:del w:id="200" w:author="Rainey" w:date="2015-11-16T14:52:00Z">
        <w:r w:rsidDel="009A40BA">
          <w:rPr>
            <w:rFonts w:cstheme="minorHAnsi"/>
          </w:rPr>
          <w:delText>1</w:delText>
        </w:r>
        <w:r w:rsidR="00F94C49" w:rsidDel="009A40BA">
          <w:rPr>
            <w:rFonts w:cstheme="minorHAnsi"/>
          </w:rPr>
          <w:delText xml:space="preserve"> </w:delText>
        </w:r>
        <w:r w:rsidDel="009A40BA">
          <w:rPr>
            <w:rFonts w:cstheme="minorHAnsi"/>
          </w:rPr>
          <w:delText>hour of incubation at room temperature in shaker.</w:delText>
        </w:r>
      </w:del>
    </w:p>
    <w:p w14:paraId="1DB01243" w14:textId="1E3B0434" w:rsidR="00CA58E9" w:rsidRDefault="00CA58E9" w:rsidP="007E35B4">
      <w:pPr>
        <w:pStyle w:val="ListParagraph"/>
        <w:numPr>
          <w:ilvl w:val="0"/>
          <w:numId w:val="2"/>
        </w:numPr>
      </w:pPr>
      <w:r>
        <w:rPr>
          <w:rFonts w:cstheme="minorHAnsi"/>
        </w:rPr>
        <w:t xml:space="preserve">Add </w:t>
      </w:r>
      <w:del w:id="201" w:author="Rainey" w:date="2015-11-16T14:52:00Z">
        <w:r w:rsidDel="009A40BA">
          <w:rPr>
            <w:rFonts w:cstheme="minorHAnsi"/>
          </w:rPr>
          <w:delText>250</w:delText>
        </w:r>
        <w:r w:rsidR="00B4460F" w:rsidDel="009A40BA">
          <w:rPr>
            <w:rFonts w:cstheme="minorHAnsi"/>
          </w:rPr>
          <w:delText xml:space="preserve"> </w:delText>
        </w:r>
        <w:r w:rsidRPr="002806C8" w:rsidDel="009A40BA">
          <w:rPr>
            <w:rFonts w:cstheme="minorHAnsi"/>
          </w:rPr>
          <w:delText>µ</w:delText>
        </w:r>
        <w:r w:rsidR="007E7AAC" w:rsidDel="009A40BA">
          <w:delText>L</w:delText>
        </w:r>
        <w:r w:rsidDel="009A40BA">
          <w:delText xml:space="preserve"> </w:delText>
        </w:r>
      </w:del>
      <w:r>
        <w:t>water</w:t>
      </w:r>
      <w:del w:id="202" w:author="Rainey" w:date="2015-11-16T14:52:00Z">
        <w:r w:rsidR="007E7AAC" w:rsidDel="009A40BA">
          <w:delText>, Fisher Optima</w:delText>
        </w:r>
        <w:r w:rsidDel="009A40BA">
          <w:delText>.</w:delText>
        </w:r>
      </w:del>
      <w:ins w:id="203" w:author="Rainey" w:date="2015-11-16T14:52:00Z">
        <w:r w:rsidR="009A40BA">
          <w:t xml:space="preserve"> at a volume of ¼ the Folch solvent volume (e.g., 75 </w:t>
        </w:r>
        <w:r w:rsidR="009A40BA">
          <w:t>µL</w:t>
        </w:r>
        <w:r w:rsidR="009A40BA">
          <w:t xml:space="preserve"> for 15.0 mg tissue)</w:t>
        </w:r>
      </w:ins>
    </w:p>
    <w:p w14:paraId="06B94CD7" w14:textId="35189752" w:rsidR="00F94C49" w:rsidRDefault="00F94C49" w:rsidP="007E35B4">
      <w:pPr>
        <w:pStyle w:val="ListParagraph"/>
        <w:numPr>
          <w:ilvl w:val="0"/>
          <w:numId w:val="2"/>
        </w:numPr>
      </w:pPr>
      <w:r>
        <w:t xml:space="preserve">10 minutes of incubation </w:t>
      </w:r>
      <w:del w:id="204" w:author="Rainey" w:date="2015-11-16T14:52:00Z">
        <w:r w:rsidDel="009A40BA">
          <w:delText xml:space="preserve">at room </w:delText>
        </w:r>
        <w:r w:rsidR="00EA458F" w:rsidDel="009A40BA">
          <w:delText>temperature</w:delText>
        </w:r>
      </w:del>
      <w:ins w:id="205" w:author="Rainey" w:date="2015-11-16T14:52:00Z">
        <w:r w:rsidR="009A40BA">
          <w:t>on ice with occasional vortex</w:t>
        </w:r>
      </w:ins>
      <w:del w:id="206" w:author="Rainey" w:date="2015-11-16T14:52:00Z">
        <w:r w:rsidDel="009A40BA">
          <w:delText>.</w:delText>
        </w:r>
      </w:del>
    </w:p>
    <w:p w14:paraId="0DC585F0" w14:textId="03A4D337" w:rsidR="00F94C49" w:rsidRDefault="00F94C49" w:rsidP="007E35B4">
      <w:pPr>
        <w:pStyle w:val="ListParagraph"/>
        <w:numPr>
          <w:ilvl w:val="0"/>
          <w:numId w:val="2"/>
        </w:numPr>
      </w:pPr>
      <w:r>
        <w:t xml:space="preserve">Centrifuge at </w:t>
      </w:r>
      <w:ins w:id="207" w:author="Rainey" w:date="2015-11-16T14:53:00Z">
        <w:r w:rsidR="009A40BA">
          <w:t>20,</w:t>
        </w:r>
      </w:ins>
      <w:del w:id="208" w:author="Rainey" w:date="2015-11-16T14:53:00Z">
        <w:r w:rsidR="007E7AAC" w:rsidDel="009A40BA">
          <w:delText>3</w:delText>
        </w:r>
      </w:del>
      <w:r w:rsidR="007E7AAC">
        <w:t>000 rcf</w:t>
      </w:r>
      <w:r>
        <w:t xml:space="preserve"> for </w:t>
      </w:r>
      <w:ins w:id="209" w:author="Rainey" w:date="2015-11-16T14:53:00Z">
        <w:r w:rsidR="009A40BA">
          <w:t>5</w:t>
        </w:r>
      </w:ins>
      <w:del w:id="210" w:author="Rainey" w:date="2015-11-16T14:53:00Z">
        <w:r w:rsidDel="009A40BA">
          <w:delText>10</w:delText>
        </w:r>
      </w:del>
      <w:r>
        <w:t xml:space="preserve"> minutes</w:t>
      </w:r>
      <w:ins w:id="211" w:author="Rainey" w:date="2015-11-16T14:53:00Z">
        <w:r w:rsidR="009A40BA">
          <w:t xml:space="preserve"> at 6 °C</w:t>
        </w:r>
      </w:ins>
      <w:del w:id="212" w:author="Rainey" w:date="2015-11-16T14:53:00Z">
        <w:r w:rsidDel="009A40BA">
          <w:delText>.</w:delText>
        </w:r>
      </w:del>
    </w:p>
    <w:p w14:paraId="6DAFF3A5" w14:textId="45E2A417" w:rsidR="00F94C49" w:rsidRDefault="00F94C49" w:rsidP="007E35B4">
      <w:pPr>
        <w:pStyle w:val="ListParagraph"/>
        <w:numPr>
          <w:ilvl w:val="0"/>
          <w:numId w:val="2"/>
        </w:numPr>
      </w:pPr>
      <w:r>
        <w:t xml:space="preserve">Collect </w:t>
      </w:r>
      <w:ins w:id="213" w:author="Rainey" w:date="2015-11-16T14:54:00Z">
        <w:r w:rsidR="009A40BA">
          <w:t>170 µL organic phase (bottom layer) from each tube into new, clean centrifuge tube</w:t>
        </w:r>
      </w:ins>
      <w:del w:id="214" w:author="Rainey" w:date="2015-11-16T14:54:00Z">
        <w:r w:rsidR="00EC2E7F" w:rsidDel="009A40BA">
          <w:delText>the</w:delText>
        </w:r>
        <w:r w:rsidDel="009A40BA">
          <w:delText xml:space="preserve"> organic phase</w:delText>
        </w:r>
        <w:r w:rsidR="00EC2E7F" w:rsidDel="009A40BA">
          <w:delText xml:space="preserve"> (</w:delText>
        </w:r>
      </w:del>
      <w:del w:id="215" w:author="Rainey" w:date="2015-11-16T14:53:00Z">
        <w:r w:rsidR="00EC2E7F" w:rsidDel="009A40BA">
          <w:delText>top layer)</w:delText>
        </w:r>
        <w:r w:rsidDel="009A40BA">
          <w:delText>.</w:delText>
        </w:r>
      </w:del>
    </w:p>
    <w:p w14:paraId="1222E845" w14:textId="58C88F60" w:rsidR="00F94C49" w:rsidRDefault="00F94C49" w:rsidP="007E35B4">
      <w:pPr>
        <w:pStyle w:val="ListParagraph"/>
        <w:numPr>
          <w:ilvl w:val="0"/>
          <w:numId w:val="2"/>
        </w:numPr>
      </w:pPr>
      <w:r>
        <w:t xml:space="preserve">Re-extract </w:t>
      </w:r>
      <w:del w:id="216" w:author="Rainey" w:date="2015-11-16T14:54:00Z">
        <w:r w:rsidR="00EC2E7F" w:rsidDel="009A40BA">
          <w:delText>aqueous</w:delText>
        </w:r>
        <w:r w:rsidDel="009A40BA">
          <w:delText xml:space="preserve"> </w:delText>
        </w:r>
      </w:del>
      <w:ins w:id="217" w:author="Rainey" w:date="2015-11-16T14:54:00Z">
        <w:r w:rsidR="009A40BA">
          <w:t xml:space="preserve">remaining </w:t>
        </w:r>
      </w:ins>
      <w:r>
        <w:t>phase</w:t>
      </w:r>
      <w:ins w:id="218" w:author="Rainey" w:date="2015-11-16T14:54:00Z">
        <w:r w:rsidR="009A40BA">
          <w:t>s</w:t>
        </w:r>
      </w:ins>
      <w:r>
        <w:t xml:space="preserve"> with </w:t>
      </w:r>
      <w:del w:id="219" w:author="Rainey" w:date="2015-11-16T14:55:00Z">
        <w:r w:rsidR="005D1777" w:rsidDel="009A40BA">
          <w:delText>1.3 mL MTBE, 387 µL methanol, and 323 µL of water</w:delText>
        </w:r>
      </w:del>
      <w:ins w:id="220" w:author="Rainey" w:date="2015-11-16T14:55:00Z">
        <w:r w:rsidR="009A40BA">
          <w:t xml:space="preserve">chloroform:methanol (2:1, v:v) at 50% the volume added in step </w:t>
        </w:r>
      </w:ins>
      <w:ins w:id="221" w:author="Rainey" w:date="2015-11-16T15:18:00Z">
        <w:r w:rsidR="00B956CF">
          <w:t>4</w:t>
        </w:r>
      </w:ins>
      <w:ins w:id="222" w:author="Rainey" w:date="2015-11-16T14:55:00Z">
        <w:r w:rsidR="009A40BA">
          <w:t>.</w:t>
        </w:r>
      </w:ins>
      <w:del w:id="223" w:author="Rainey" w:date="2015-11-16T14:55:00Z">
        <w:r w:rsidR="005D1777" w:rsidDel="009A40BA">
          <w:delText>.</w:delText>
        </w:r>
      </w:del>
      <w:r w:rsidR="005D1777">
        <w:t xml:space="preserve"> Vortex and centrifuge.</w:t>
      </w:r>
    </w:p>
    <w:p w14:paraId="7B320240" w14:textId="3AC535A9" w:rsidR="009A40BA" w:rsidRDefault="009A40BA" w:rsidP="007E35B4">
      <w:pPr>
        <w:pStyle w:val="ListParagraph"/>
        <w:numPr>
          <w:ilvl w:val="0"/>
          <w:numId w:val="2"/>
        </w:numPr>
        <w:rPr>
          <w:ins w:id="224" w:author="Rainey" w:date="2015-11-16T14:55:00Z"/>
        </w:rPr>
      </w:pPr>
      <w:ins w:id="225" w:author="Rainey" w:date="2015-11-16T14:55:00Z">
        <w:r>
          <w:lastRenderedPageBreak/>
          <w:t>Incubate on ice 10 mins</w:t>
        </w:r>
      </w:ins>
    </w:p>
    <w:p w14:paraId="6035651F" w14:textId="629DE61F" w:rsidR="00F94C49" w:rsidRDefault="00F94C49" w:rsidP="007E35B4">
      <w:pPr>
        <w:pStyle w:val="ListParagraph"/>
        <w:numPr>
          <w:ilvl w:val="0"/>
          <w:numId w:val="2"/>
        </w:numPr>
      </w:pPr>
      <w:del w:id="226" w:author="Rainey" w:date="2015-11-16T14:55:00Z">
        <w:r w:rsidDel="009A40BA">
          <w:delText xml:space="preserve">Collect </w:delText>
        </w:r>
        <w:r w:rsidR="00EC2E7F" w:rsidDel="009A40BA">
          <w:delText>the</w:delText>
        </w:r>
      </w:del>
      <w:ins w:id="227" w:author="Rainey" w:date="2015-11-16T14:55:00Z">
        <w:r w:rsidR="009A40BA">
          <w:t xml:space="preserve">Remove 75 </w:t>
        </w:r>
      </w:ins>
      <w:ins w:id="228" w:author="Rainey" w:date="2015-11-16T14:56:00Z">
        <w:r w:rsidR="009A40BA">
          <w:t>µ</w:t>
        </w:r>
      </w:ins>
      <w:ins w:id="229" w:author="Rainey" w:date="2015-11-16T14:55:00Z">
        <w:r w:rsidR="009A40BA">
          <w:t>L of</w:t>
        </w:r>
      </w:ins>
      <w:r>
        <w:t xml:space="preserve"> </w:t>
      </w:r>
      <w:r w:rsidR="00EC2E7F">
        <w:t xml:space="preserve">new organic </w:t>
      </w:r>
      <w:r>
        <w:t>phase</w:t>
      </w:r>
      <w:r w:rsidR="00EC2E7F">
        <w:t xml:space="preserve"> (</w:t>
      </w:r>
      <w:del w:id="230" w:author="Rainey" w:date="2015-11-16T14:56:00Z">
        <w:r w:rsidR="00EC2E7F" w:rsidDel="009A40BA">
          <w:delText xml:space="preserve">top </w:delText>
        </w:r>
      </w:del>
      <w:ins w:id="231" w:author="Rainey" w:date="2015-11-16T14:56:00Z">
        <w:r w:rsidR="009A40BA">
          <w:t>bottom</w:t>
        </w:r>
        <w:r w:rsidR="009A40BA">
          <w:t xml:space="preserve"> </w:t>
        </w:r>
      </w:ins>
      <w:r w:rsidR="00EC2E7F">
        <w:t>layer)</w:t>
      </w:r>
      <w:r>
        <w:t xml:space="preserve"> and combine the </w:t>
      </w:r>
      <w:r w:rsidR="005D1777">
        <w:t>two</w:t>
      </w:r>
      <w:r>
        <w:t xml:space="preserve"> organic phases</w:t>
      </w:r>
      <w:del w:id="232" w:author="Rainey" w:date="2015-11-16T14:56:00Z">
        <w:r w:rsidDel="009A40BA">
          <w:delText>.</w:delText>
        </w:r>
      </w:del>
    </w:p>
    <w:p w14:paraId="7B755018" w14:textId="0223AD02" w:rsidR="00F94C49" w:rsidRDefault="005D1777" w:rsidP="007E35B4">
      <w:pPr>
        <w:pStyle w:val="ListParagraph"/>
        <w:numPr>
          <w:ilvl w:val="0"/>
          <w:numId w:val="2"/>
        </w:numPr>
      </w:pPr>
      <w:r>
        <w:t>Dry under nitrogen</w:t>
      </w:r>
      <w:ins w:id="233" w:author="Rainey" w:date="2015-11-16T14:56:00Z">
        <w:r w:rsidR="009A40BA">
          <w:t xml:space="preserve"> at 30 °C</w:t>
        </w:r>
      </w:ins>
      <w:del w:id="234" w:author="Rainey" w:date="2015-11-16T14:56:00Z">
        <w:r w:rsidR="00EA458F" w:rsidDel="009A40BA">
          <w:delText>.</w:delText>
        </w:r>
      </w:del>
    </w:p>
    <w:p w14:paraId="5E8E8FE5" w14:textId="51DAF994" w:rsidR="00203DA2" w:rsidRDefault="002B6364" w:rsidP="007E35B4">
      <w:pPr>
        <w:pStyle w:val="ListParagraph"/>
        <w:numPr>
          <w:ilvl w:val="0"/>
          <w:numId w:val="2"/>
        </w:numPr>
      </w:pPr>
      <w:r>
        <w:t>R</w:t>
      </w:r>
      <w:r w:rsidR="00203DA2">
        <w:t>econstitute sample by adding</w:t>
      </w:r>
      <w:r w:rsidR="00F5519E">
        <w:t xml:space="preserve"> </w:t>
      </w:r>
      <w:del w:id="235" w:author="Rainey" w:date="2015-11-16T14:56:00Z">
        <w:r w:rsidR="00136B23" w:rsidDel="009A40BA">
          <w:delText>2</w:delText>
        </w:r>
      </w:del>
      <w:ins w:id="236" w:author="Rainey" w:date="2015-11-16T14:56:00Z">
        <w:r w:rsidR="009A40BA">
          <w:t>5</w:t>
        </w:r>
      </w:ins>
      <w:r w:rsidR="00136B23">
        <w:t>00</w:t>
      </w:r>
      <w:r w:rsidR="00EC2E7F">
        <w:t xml:space="preserve"> </w:t>
      </w:r>
      <w:r w:rsidRPr="007E35B4">
        <w:rPr>
          <w:rFonts w:cstheme="minorHAnsi"/>
        </w:rPr>
        <w:t>µ</w:t>
      </w:r>
      <w:r>
        <w:t>L</w:t>
      </w:r>
      <w:r w:rsidR="00F5519E">
        <w:t xml:space="preserve"> </w:t>
      </w:r>
      <w:r w:rsidR="00136B23">
        <w:t>IPA</w:t>
      </w:r>
      <w:del w:id="237" w:author="Rainey" w:date="2015-11-16T14:56:00Z">
        <w:r w:rsidR="00E15B7D" w:rsidDel="009A40BA">
          <w:delText>.</w:delText>
        </w:r>
      </w:del>
    </w:p>
    <w:p w14:paraId="1E3322AE" w14:textId="72FF4CD8" w:rsidR="00203DA2" w:rsidRDefault="00B204C6" w:rsidP="007E35B4">
      <w:pPr>
        <w:pStyle w:val="ListParagraph"/>
        <w:numPr>
          <w:ilvl w:val="0"/>
          <w:numId w:val="2"/>
        </w:numPr>
        <w:rPr>
          <w:ins w:id="238" w:author="Rainey" w:date="2015-11-16T14:56:00Z"/>
        </w:rPr>
      </w:pPr>
      <w:del w:id="239" w:author="Rainey" w:date="2015-11-16T14:56:00Z">
        <w:r w:rsidDel="009A40BA">
          <w:delText>T</w:delText>
        </w:r>
        <w:r w:rsidR="00203DA2" w:rsidDel="009A40BA">
          <w:delText>ransfer to</w:delText>
        </w:r>
        <w:r w:rsidR="00F5519E" w:rsidDel="009A40BA">
          <w:delText xml:space="preserve"> labeled</w:delText>
        </w:r>
        <w:r w:rsidR="008B2739" w:rsidDel="009A40BA">
          <w:delText xml:space="preserve"> glass</w:delText>
        </w:r>
        <w:r w:rsidR="00203DA2" w:rsidDel="009A40BA">
          <w:delText xml:space="preserve"> LC vial</w:delText>
        </w:r>
        <w:r w:rsidR="00EC2E7F" w:rsidDel="009A40BA">
          <w:delText xml:space="preserve"> with insert</w:delText>
        </w:r>
        <w:r w:rsidR="00F5519E" w:rsidDel="009A40BA">
          <w:delText>.</w:delText>
        </w:r>
      </w:del>
      <w:ins w:id="240" w:author="Rainey" w:date="2015-11-16T14:56:00Z">
        <w:r w:rsidR="009A40BA">
          <w:t xml:space="preserve">Add 25 </w:t>
        </w:r>
      </w:ins>
      <w:ins w:id="241" w:author="Rainey" w:date="2015-11-16T14:57:00Z">
        <w:r w:rsidR="009A40BA">
          <w:t>µL</w:t>
        </w:r>
        <w:r w:rsidR="009A40BA">
          <w:t xml:space="preserve"> </w:t>
        </w:r>
      </w:ins>
      <w:ins w:id="242" w:author="Rainey" w:date="2015-11-16T14:56:00Z">
        <w:r w:rsidR="009A40BA">
          <w:t>of this to corresponding LC vial containing injection standard (dried)</w:t>
        </w:r>
      </w:ins>
    </w:p>
    <w:p w14:paraId="587C3223" w14:textId="14484581" w:rsidR="009A40BA" w:rsidRDefault="009A40BA" w:rsidP="007E35B4">
      <w:pPr>
        <w:pStyle w:val="ListParagraph"/>
        <w:numPr>
          <w:ilvl w:val="0"/>
          <w:numId w:val="2"/>
        </w:numPr>
      </w:pPr>
      <w:ins w:id="243" w:author="Rainey" w:date="2015-11-16T14:57:00Z">
        <w:r>
          <w:t>Add 975</w:t>
        </w:r>
        <w:r w:rsidRPr="009A40BA">
          <w:t xml:space="preserve"> </w:t>
        </w:r>
        <w:r>
          <w:t>µL</w:t>
        </w:r>
        <w:r>
          <w:t xml:space="preserve"> isopropanol for injection </w:t>
        </w:r>
      </w:ins>
    </w:p>
    <w:p w14:paraId="2AC62290" w14:textId="77777777" w:rsidR="008712E4" w:rsidRDefault="008B2739" w:rsidP="002B6364">
      <w:pPr>
        <w:pStyle w:val="ListParagraph"/>
        <w:numPr>
          <w:ilvl w:val="0"/>
          <w:numId w:val="2"/>
        </w:numPr>
      </w:pPr>
      <w:r>
        <w:t>Load samples into auto sampler</w:t>
      </w:r>
      <w:del w:id="244" w:author="Rainey" w:date="2015-11-16T14:57:00Z">
        <w:r w:rsidDel="009A40BA">
          <w:delText>.</w:delText>
        </w:r>
      </w:del>
    </w:p>
    <w:p w14:paraId="0E28AE61" w14:textId="268E5D2E" w:rsidR="002B6364" w:rsidDel="00D404E3" w:rsidRDefault="008712E4" w:rsidP="008712E4">
      <w:pPr>
        <w:ind w:left="360" w:hanging="360"/>
        <w:rPr>
          <w:del w:id="245" w:author="Rainey" w:date="2015-11-16T15:08:00Z"/>
        </w:rPr>
      </w:pPr>
      <w:del w:id="246" w:author="Rainey" w:date="2015-11-16T15:08:00Z">
        <w:r w:rsidDel="00D404E3">
          <w:delText>Data Collection:</w:delText>
        </w:r>
      </w:del>
    </w:p>
    <w:p w14:paraId="49B67E54" w14:textId="454CAA99" w:rsidR="002C206B" w:rsidDel="00D404E3" w:rsidRDefault="008712E4" w:rsidP="007E35B4">
      <w:pPr>
        <w:pStyle w:val="ListParagraph"/>
        <w:numPr>
          <w:ilvl w:val="0"/>
          <w:numId w:val="6"/>
        </w:numPr>
        <w:rPr>
          <w:del w:id="247" w:author="Rainey" w:date="2015-11-16T15:08:00Z"/>
        </w:rPr>
      </w:pPr>
      <w:del w:id="248" w:author="Rainey" w:date="2015-11-16T15:08:00Z">
        <w:r w:rsidDel="00D404E3">
          <w:delText xml:space="preserve">Turn on </w:delText>
        </w:r>
        <w:r w:rsidR="008B2739" w:rsidDel="00D404E3">
          <w:delText>UHPLC and MS and set to starting conditions by loading method. Calibrate MS if not yet performed</w:delText>
        </w:r>
        <w:r w:rsidDel="00D404E3">
          <w:delText>.</w:delText>
        </w:r>
        <w:r w:rsidR="00634321" w:rsidDel="00D404E3">
          <w:delText xml:space="preserve"> </w:delText>
        </w:r>
      </w:del>
    </w:p>
    <w:p w14:paraId="7919341B" w14:textId="10C6B628" w:rsidR="00634321" w:rsidDel="00D404E3" w:rsidRDefault="00634321" w:rsidP="00634321">
      <w:pPr>
        <w:pStyle w:val="ListParagraph"/>
        <w:numPr>
          <w:ilvl w:val="1"/>
          <w:numId w:val="6"/>
        </w:numPr>
        <w:rPr>
          <w:del w:id="249" w:author="Rainey" w:date="2015-11-16T15:08:00Z"/>
        </w:rPr>
      </w:pPr>
      <w:del w:id="250" w:author="Rainey" w:date="2015-11-16T15:08:00Z">
        <w:r w:rsidDel="00D404E3">
          <w:delText xml:space="preserve">Ensure that Column is </w:delText>
        </w:r>
      </w:del>
      <w:del w:id="251" w:author="Rainey" w:date="2015-11-16T15:06:00Z">
        <w:r w:rsidDel="00A72676">
          <w:delText xml:space="preserve">an </w:delText>
        </w:r>
        <w:r w:rsidR="00847D5F" w:rsidDel="00A72676">
          <w:delText xml:space="preserve">Titan C18 </w:delText>
        </w:r>
        <w:r w:rsidRPr="00847D5F" w:rsidDel="00A72676">
          <w:delText xml:space="preserve">with dimensions of </w:delText>
        </w:r>
        <w:r w:rsidR="00847D5F" w:rsidRPr="00847D5F" w:rsidDel="00A72676">
          <w:delText>7.5cm x 2.1mm</w:delText>
        </w:r>
      </w:del>
    </w:p>
    <w:p w14:paraId="56F0D69C" w14:textId="60D42EE5" w:rsidR="002C206B" w:rsidDel="00D404E3" w:rsidRDefault="002C206B" w:rsidP="007E35B4">
      <w:pPr>
        <w:pStyle w:val="ListParagraph"/>
        <w:numPr>
          <w:ilvl w:val="0"/>
          <w:numId w:val="6"/>
        </w:numPr>
        <w:rPr>
          <w:del w:id="252" w:author="Rainey" w:date="2015-11-16T15:08:00Z"/>
        </w:rPr>
      </w:pPr>
      <w:del w:id="253" w:author="Rainey" w:date="2015-11-16T15:08:00Z">
        <w:r w:rsidDel="00D404E3">
          <w:delText>Create file and name it following protocol</w:delText>
        </w:r>
        <w:r w:rsidR="00DC366D" w:rsidDel="00D404E3">
          <w:delText xml:space="preserve"> </w:delText>
        </w:r>
        <w:r w:rsidR="00EC2E7F" w:rsidDel="00D404E3">
          <w:delText>(QE1_Three Initials_Run#).</w:delText>
        </w:r>
      </w:del>
    </w:p>
    <w:p w14:paraId="7066009A" w14:textId="2013856C" w:rsidR="00F5519E" w:rsidDel="00D404E3" w:rsidRDefault="008B2739" w:rsidP="007E35B4">
      <w:pPr>
        <w:pStyle w:val="ListParagraph"/>
        <w:numPr>
          <w:ilvl w:val="0"/>
          <w:numId w:val="6"/>
        </w:numPr>
        <w:rPr>
          <w:del w:id="254" w:author="Rainey" w:date="2015-11-16T15:08:00Z"/>
        </w:rPr>
      </w:pPr>
      <w:del w:id="255" w:author="Rainey" w:date="2015-11-16T15:08:00Z">
        <w:r w:rsidDel="00D404E3">
          <w:delText xml:space="preserve">Set up sequence starting with 2 </w:delText>
        </w:r>
        <w:r w:rsidR="008712E4" w:rsidDel="00D404E3">
          <w:delText>blank</w:delText>
        </w:r>
        <w:r w:rsidDel="00D404E3">
          <w:delText>s, 1 neat QC and 1 Red Cross Plasma QC. Enter samples with</w:delText>
        </w:r>
        <w:r w:rsidR="008712E4" w:rsidDel="00D404E3">
          <w:delText xml:space="preserve"> </w:delText>
        </w:r>
        <w:r w:rsidDel="00D404E3">
          <w:delText>one blank</w:delText>
        </w:r>
        <w:r w:rsidR="00EC2E7F" w:rsidDel="00D404E3">
          <w:delText xml:space="preserve"> and one QC</w:delText>
        </w:r>
        <w:r w:rsidDel="00D404E3">
          <w:delText xml:space="preserve"> following every 10</w:delText>
        </w:r>
        <w:r w:rsidR="007E35B4" w:rsidDel="00D404E3">
          <w:delText xml:space="preserve"> samples</w:delText>
        </w:r>
        <w:r w:rsidR="008712E4" w:rsidDel="00D404E3">
          <w:delText>.</w:delText>
        </w:r>
      </w:del>
    </w:p>
    <w:p w14:paraId="1431FD4C" w14:textId="2D701F1D" w:rsidR="00C742BF" w:rsidDel="00D404E3" w:rsidRDefault="00C742BF" w:rsidP="007E35B4">
      <w:pPr>
        <w:pStyle w:val="ListParagraph"/>
        <w:numPr>
          <w:ilvl w:val="0"/>
          <w:numId w:val="6"/>
        </w:numPr>
        <w:rPr>
          <w:del w:id="256" w:author="Rainey" w:date="2015-11-16T15:08:00Z"/>
        </w:rPr>
      </w:pPr>
      <w:del w:id="257" w:author="Rainey" w:date="2015-11-16T15:08:00Z">
        <w:r w:rsidDel="00D404E3">
          <w:delText xml:space="preserve">Name samples following protocol, Double check location of samples, Double check Method is set </w:delText>
        </w:r>
        <w:r w:rsidRPr="00EC2E7F" w:rsidDel="00D404E3">
          <w:delText xml:space="preserve">to </w:delText>
        </w:r>
        <w:r w:rsidR="00EC2E7F" w:rsidRPr="00EC2E7F" w:rsidDel="00D404E3">
          <w:delText>m_lipid_pos(neg)_3Initials_Run#</w:delText>
        </w:r>
        <w:r w:rsidRPr="00EC2E7F" w:rsidDel="00D404E3">
          <w:delText>, and do</w:delText>
        </w:r>
        <w:r w:rsidDel="00D404E3">
          <w:delText xml:space="preserve">uble check injection volume is set to </w:delText>
        </w:r>
      </w:del>
      <w:del w:id="258" w:author="Rainey" w:date="2015-11-16T15:07:00Z">
        <w:r w:rsidR="00EC2E7F" w:rsidRPr="00EC2E7F" w:rsidDel="00A72676">
          <w:delText xml:space="preserve">2 </w:delText>
        </w:r>
      </w:del>
      <w:del w:id="259" w:author="Rainey" w:date="2015-11-16T15:08:00Z">
        <w:r w:rsidR="00EC2E7F" w:rsidRPr="00EC2E7F" w:rsidDel="00D404E3">
          <w:delText>µL.</w:delText>
        </w:r>
      </w:del>
    </w:p>
    <w:p w14:paraId="5CCF0F12" w14:textId="4178A46E" w:rsidR="002C206B" w:rsidDel="00D404E3" w:rsidRDefault="002C206B" w:rsidP="007E35B4">
      <w:pPr>
        <w:pStyle w:val="ListParagraph"/>
        <w:numPr>
          <w:ilvl w:val="0"/>
          <w:numId w:val="6"/>
        </w:numPr>
        <w:rPr>
          <w:del w:id="260" w:author="Rainey" w:date="2015-11-16T15:08:00Z"/>
        </w:rPr>
      </w:pPr>
      <w:del w:id="261" w:author="Rainey" w:date="2015-11-16T15:08:00Z">
        <w:r w:rsidDel="00D404E3">
          <w:delText xml:space="preserve">Check </w:delText>
        </w:r>
        <w:r w:rsidR="00BF7675" w:rsidDel="00D404E3">
          <w:delText xml:space="preserve">MS </w:delText>
        </w:r>
        <w:r w:rsidDel="00D404E3">
          <w:delText>settings to make sure they are correct.</w:delText>
        </w:r>
      </w:del>
    </w:p>
    <w:p w14:paraId="0E8203CD" w14:textId="231EBC14" w:rsidR="00EC2E7F" w:rsidDel="00D404E3" w:rsidRDefault="00E25D49" w:rsidP="00E25D49">
      <w:pPr>
        <w:pStyle w:val="ListParagraph"/>
        <w:ind w:left="1440"/>
        <w:rPr>
          <w:del w:id="262" w:author="Rainey" w:date="2015-11-16T15:08:00Z"/>
        </w:rPr>
      </w:pPr>
      <w:del w:id="263" w:author="Rainey" w:date="2015-11-16T15:08:00Z">
        <w:r w:rsidDel="00D404E3">
          <w:delText xml:space="preserve">    </w:delText>
        </w:r>
      </w:del>
    </w:p>
    <w:p w14:paraId="2CD89648" w14:textId="6D221AC3" w:rsidR="00EC2E7F" w:rsidDel="00D404E3" w:rsidRDefault="00EC2E7F" w:rsidP="00E25D49">
      <w:pPr>
        <w:pStyle w:val="ListParagraph"/>
        <w:ind w:left="1440"/>
        <w:rPr>
          <w:del w:id="264" w:author="Rainey" w:date="2015-11-16T15:08:00Z"/>
        </w:rPr>
      </w:pPr>
    </w:p>
    <w:p w14:paraId="0C0A1496" w14:textId="5069A054" w:rsidR="00EC2E7F" w:rsidDel="00D404E3" w:rsidRDefault="00EC2E7F" w:rsidP="00E25D49">
      <w:pPr>
        <w:pStyle w:val="ListParagraph"/>
        <w:ind w:left="1440"/>
        <w:rPr>
          <w:del w:id="265" w:author="Rainey" w:date="2015-11-16T15:08:00Z"/>
        </w:rPr>
      </w:pPr>
    </w:p>
    <w:p w14:paraId="79C47C74" w14:textId="36F2D126" w:rsidR="00E25D49" w:rsidDel="00D404E3" w:rsidRDefault="00E25D49" w:rsidP="00E25D49">
      <w:pPr>
        <w:pStyle w:val="ListParagraph"/>
        <w:ind w:left="1440"/>
        <w:rPr>
          <w:del w:id="266" w:author="Rainey" w:date="2015-11-16T15:08:00Z"/>
        </w:rPr>
      </w:pPr>
      <w:del w:id="267" w:author="Rainey" w:date="2015-11-16T15:08:00Z">
        <w:r w:rsidDel="00D404E3">
          <w:delText xml:space="preserve"> For Scan Parameter</w:delText>
        </w:r>
      </w:del>
    </w:p>
    <w:tbl>
      <w:tblPr>
        <w:tblStyle w:val="TableGrid"/>
        <w:tblW w:w="0" w:type="auto"/>
        <w:tblInd w:w="2520" w:type="dxa"/>
        <w:tblLook w:val="04A0" w:firstRow="1" w:lastRow="0" w:firstColumn="1" w:lastColumn="0" w:noHBand="0" w:noVBand="1"/>
      </w:tblPr>
      <w:tblGrid>
        <w:gridCol w:w="2165"/>
        <w:gridCol w:w="2165"/>
      </w:tblGrid>
      <w:tr w:rsidR="00E25D49" w:rsidDel="00D404E3" w14:paraId="0D36D194" w14:textId="7663B10A" w:rsidTr="00F41794">
        <w:trPr>
          <w:trHeight w:val="295"/>
          <w:del w:id="268" w:author="Rainey" w:date="2015-11-16T15:08:00Z"/>
        </w:trPr>
        <w:tc>
          <w:tcPr>
            <w:tcW w:w="2165" w:type="dxa"/>
          </w:tcPr>
          <w:p w14:paraId="01E776AA" w14:textId="0577D1A8" w:rsidR="00E25D49" w:rsidDel="00D404E3" w:rsidRDefault="00E25D49" w:rsidP="00F41794">
            <w:pPr>
              <w:pStyle w:val="ListParagraph"/>
              <w:tabs>
                <w:tab w:val="left" w:pos="1710"/>
                <w:tab w:val="left" w:pos="2340"/>
              </w:tabs>
              <w:ind w:left="0"/>
              <w:rPr>
                <w:del w:id="269" w:author="Rainey" w:date="2015-11-16T15:08:00Z"/>
              </w:rPr>
            </w:pPr>
            <w:del w:id="270" w:author="Rainey" w:date="2015-11-16T15:08:00Z">
              <w:r w:rsidDel="00D404E3">
                <w:delText>Scan Type</w:delText>
              </w:r>
            </w:del>
          </w:p>
        </w:tc>
        <w:tc>
          <w:tcPr>
            <w:tcW w:w="2165" w:type="dxa"/>
          </w:tcPr>
          <w:p w14:paraId="27C00970" w14:textId="47D5F6A3" w:rsidR="00E25D49" w:rsidRPr="005660AD" w:rsidDel="00D404E3" w:rsidRDefault="00E25D49" w:rsidP="00F41794">
            <w:pPr>
              <w:pStyle w:val="ListParagraph"/>
              <w:tabs>
                <w:tab w:val="left" w:pos="1710"/>
                <w:tab w:val="left" w:pos="2340"/>
              </w:tabs>
              <w:ind w:left="0"/>
              <w:rPr>
                <w:del w:id="271" w:author="Rainey" w:date="2015-11-16T15:08:00Z"/>
              </w:rPr>
            </w:pPr>
            <w:del w:id="272" w:author="Rainey" w:date="2015-11-16T15:08:00Z">
              <w:r w:rsidRPr="005660AD" w:rsidDel="00D404E3">
                <w:delText>Full MS</w:delText>
              </w:r>
            </w:del>
          </w:p>
        </w:tc>
      </w:tr>
      <w:tr w:rsidR="00E25D49" w:rsidDel="00D404E3" w14:paraId="1D7F6A43" w14:textId="265F626D" w:rsidTr="00F41794">
        <w:trPr>
          <w:trHeight w:val="295"/>
          <w:del w:id="273" w:author="Rainey" w:date="2015-11-16T15:08:00Z"/>
        </w:trPr>
        <w:tc>
          <w:tcPr>
            <w:tcW w:w="2165" w:type="dxa"/>
          </w:tcPr>
          <w:p w14:paraId="0B12D49D" w14:textId="3260A986" w:rsidR="00E25D49" w:rsidDel="00D404E3" w:rsidRDefault="00E25D49" w:rsidP="00F41794">
            <w:pPr>
              <w:pStyle w:val="ListParagraph"/>
              <w:tabs>
                <w:tab w:val="left" w:pos="1710"/>
                <w:tab w:val="left" w:pos="2340"/>
              </w:tabs>
              <w:ind w:left="0"/>
              <w:rPr>
                <w:del w:id="274" w:author="Rainey" w:date="2015-11-16T15:08:00Z"/>
              </w:rPr>
            </w:pPr>
            <w:del w:id="275" w:author="Rainey" w:date="2015-11-16T15:08:00Z">
              <w:r w:rsidDel="00D404E3">
                <w:delText>Scan Range</w:delText>
              </w:r>
            </w:del>
          </w:p>
        </w:tc>
        <w:tc>
          <w:tcPr>
            <w:tcW w:w="2165" w:type="dxa"/>
          </w:tcPr>
          <w:p w14:paraId="6C734733" w14:textId="3A108231" w:rsidR="00E25D49" w:rsidRPr="005660AD" w:rsidDel="00D404E3" w:rsidRDefault="00EC2E7F" w:rsidP="00F41794">
            <w:pPr>
              <w:pStyle w:val="ListParagraph"/>
              <w:tabs>
                <w:tab w:val="left" w:pos="1710"/>
                <w:tab w:val="left" w:pos="2340"/>
              </w:tabs>
              <w:ind w:left="0"/>
              <w:rPr>
                <w:del w:id="276" w:author="Rainey" w:date="2015-11-16T15:08:00Z"/>
              </w:rPr>
            </w:pPr>
            <w:del w:id="277" w:author="Rainey" w:date="2015-11-16T15:07:00Z">
              <w:r w:rsidDel="00A72676">
                <w:delText>67</w:delText>
              </w:r>
              <w:r w:rsidR="00847D5F" w:rsidDel="00A72676">
                <w:delText>-1,500</w:delText>
              </w:r>
            </w:del>
          </w:p>
        </w:tc>
      </w:tr>
      <w:tr w:rsidR="00E25D49" w:rsidDel="00D404E3" w14:paraId="3FDF773B" w14:textId="7B17C648" w:rsidTr="00F41794">
        <w:trPr>
          <w:trHeight w:val="278"/>
          <w:del w:id="278" w:author="Rainey" w:date="2015-11-16T15:08:00Z"/>
        </w:trPr>
        <w:tc>
          <w:tcPr>
            <w:tcW w:w="2165" w:type="dxa"/>
          </w:tcPr>
          <w:p w14:paraId="3C1C5432" w14:textId="70BF4416" w:rsidR="00E25D49" w:rsidDel="00D404E3" w:rsidRDefault="00E25D49" w:rsidP="00F41794">
            <w:pPr>
              <w:pStyle w:val="ListParagraph"/>
              <w:tabs>
                <w:tab w:val="left" w:pos="1710"/>
                <w:tab w:val="left" w:pos="2340"/>
              </w:tabs>
              <w:ind w:left="0"/>
              <w:rPr>
                <w:del w:id="279" w:author="Rainey" w:date="2015-11-16T15:08:00Z"/>
              </w:rPr>
            </w:pPr>
            <w:del w:id="280" w:author="Rainey" w:date="2015-11-16T15:08:00Z">
              <w:r w:rsidDel="00D404E3">
                <w:delText>Fragmentation</w:delText>
              </w:r>
            </w:del>
          </w:p>
        </w:tc>
        <w:tc>
          <w:tcPr>
            <w:tcW w:w="2165" w:type="dxa"/>
          </w:tcPr>
          <w:p w14:paraId="25D6E36C" w14:textId="4FC2B147" w:rsidR="00E25D49" w:rsidRPr="00C249F0" w:rsidDel="00D404E3" w:rsidRDefault="00C249F0" w:rsidP="00F41794">
            <w:pPr>
              <w:pStyle w:val="ListParagraph"/>
              <w:tabs>
                <w:tab w:val="left" w:pos="1710"/>
                <w:tab w:val="left" w:pos="2340"/>
              </w:tabs>
              <w:ind w:left="0"/>
              <w:rPr>
                <w:del w:id="281" w:author="Rainey" w:date="2015-11-16T15:08:00Z"/>
              </w:rPr>
            </w:pPr>
            <w:del w:id="282" w:author="Rainey" w:date="2015-11-16T15:08:00Z">
              <w:r w:rsidRPr="00C249F0" w:rsidDel="00D404E3">
                <w:delText>None</w:delText>
              </w:r>
            </w:del>
          </w:p>
        </w:tc>
      </w:tr>
      <w:tr w:rsidR="00E25D49" w:rsidDel="00D404E3" w14:paraId="20159C1F" w14:textId="40225C68" w:rsidTr="00F41794">
        <w:trPr>
          <w:trHeight w:val="295"/>
          <w:del w:id="283" w:author="Rainey" w:date="2015-11-16T15:08:00Z"/>
        </w:trPr>
        <w:tc>
          <w:tcPr>
            <w:tcW w:w="2165" w:type="dxa"/>
          </w:tcPr>
          <w:p w14:paraId="7AEDF9D5" w14:textId="69064269" w:rsidR="00E25D49" w:rsidDel="00D404E3" w:rsidRDefault="00E25D49" w:rsidP="00F41794">
            <w:pPr>
              <w:pStyle w:val="ListParagraph"/>
              <w:tabs>
                <w:tab w:val="left" w:pos="1710"/>
                <w:tab w:val="left" w:pos="2340"/>
              </w:tabs>
              <w:ind w:left="0"/>
              <w:rPr>
                <w:del w:id="284" w:author="Rainey" w:date="2015-11-16T15:08:00Z"/>
              </w:rPr>
            </w:pPr>
            <w:del w:id="285" w:author="Rainey" w:date="2015-11-16T15:08:00Z">
              <w:r w:rsidDel="00D404E3">
                <w:delText>Resolution</w:delText>
              </w:r>
            </w:del>
          </w:p>
        </w:tc>
        <w:tc>
          <w:tcPr>
            <w:tcW w:w="2165" w:type="dxa"/>
          </w:tcPr>
          <w:p w14:paraId="169653B2" w14:textId="06171F8F" w:rsidR="00E25D49" w:rsidRPr="005660AD" w:rsidDel="00D404E3" w:rsidRDefault="005660AD" w:rsidP="00F41794">
            <w:pPr>
              <w:pStyle w:val="ListParagraph"/>
              <w:tabs>
                <w:tab w:val="left" w:pos="1710"/>
                <w:tab w:val="left" w:pos="2340"/>
              </w:tabs>
              <w:ind w:left="0"/>
              <w:rPr>
                <w:del w:id="286" w:author="Rainey" w:date="2015-11-16T15:08:00Z"/>
              </w:rPr>
            </w:pPr>
            <w:del w:id="287" w:author="Rainey" w:date="2015-11-16T15:08:00Z">
              <w:r w:rsidRPr="005660AD" w:rsidDel="00D404E3">
                <w:delText>70,000</w:delText>
              </w:r>
            </w:del>
          </w:p>
        </w:tc>
      </w:tr>
      <w:tr w:rsidR="00E25D49" w:rsidDel="00D404E3" w14:paraId="7650B826" w14:textId="2D043F1D" w:rsidTr="00F41794">
        <w:trPr>
          <w:trHeight w:val="278"/>
          <w:del w:id="288" w:author="Rainey" w:date="2015-11-16T15:08:00Z"/>
        </w:trPr>
        <w:tc>
          <w:tcPr>
            <w:tcW w:w="2165" w:type="dxa"/>
          </w:tcPr>
          <w:p w14:paraId="78131D89" w14:textId="0BDE9D29" w:rsidR="00E25D49" w:rsidDel="00D404E3" w:rsidRDefault="00E25D49" w:rsidP="00F41794">
            <w:pPr>
              <w:pStyle w:val="ListParagraph"/>
              <w:tabs>
                <w:tab w:val="left" w:pos="1710"/>
                <w:tab w:val="left" w:pos="2340"/>
              </w:tabs>
              <w:ind w:left="0"/>
              <w:rPr>
                <w:del w:id="289" w:author="Rainey" w:date="2015-11-16T15:08:00Z"/>
              </w:rPr>
            </w:pPr>
            <w:del w:id="290" w:author="Rainey" w:date="2015-11-16T15:08:00Z">
              <w:r w:rsidDel="00D404E3">
                <w:delText>Polarity</w:delText>
              </w:r>
            </w:del>
          </w:p>
        </w:tc>
        <w:tc>
          <w:tcPr>
            <w:tcW w:w="2165" w:type="dxa"/>
          </w:tcPr>
          <w:p w14:paraId="10610D87" w14:textId="09B62DB5" w:rsidR="00E25D49" w:rsidRPr="005660AD" w:rsidDel="00D404E3" w:rsidRDefault="00E25D49" w:rsidP="00F41794">
            <w:pPr>
              <w:pStyle w:val="ListParagraph"/>
              <w:tabs>
                <w:tab w:val="left" w:pos="1710"/>
                <w:tab w:val="left" w:pos="2340"/>
              </w:tabs>
              <w:ind w:left="0"/>
              <w:rPr>
                <w:del w:id="291" w:author="Rainey" w:date="2015-11-16T15:08:00Z"/>
              </w:rPr>
            </w:pPr>
            <w:del w:id="292" w:author="Rainey" w:date="2015-11-16T15:08:00Z">
              <w:r w:rsidRPr="005660AD" w:rsidDel="00D404E3">
                <w:delText>Positive</w:delText>
              </w:r>
            </w:del>
          </w:p>
        </w:tc>
      </w:tr>
      <w:tr w:rsidR="00E25D49" w:rsidDel="00D404E3" w14:paraId="536CF636" w14:textId="6A78181F" w:rsidTr="00F41794">
        <w:trPr>
          <w:trHeight w:val="295"/>
          <w:del w:id="293" w:author="Rainey" w:date="2015-11-16T15:08:00Z"/>
        </w:trPr>
        <w:tc>
          <w:tcPr>
            <w:tcW w:w="2165" w:type="dxa"/>
          </w:tcPr>
          <w:p w14:paraId="11B58E48" w14:textId="771812A4" w:rsidR="00E25D49" w:rsidDel="00D404E3" w:rsidRDefault="00E25D49" w:rsidP="00F41794">
            <w:pPr>
              <w:pStyle w:val="ListParagraph"/>
              <w:tabs>
                <w:tab w:val="left" w:pos="1710"/>
                <w:tab w:val="left" w:pos="2340"/>
              </w:tabs>
              <w:ind w:left="0"/>
              <w:rPr>
                <w:del w:id="294" w:author="Rainey" w:date="2015-11-16T15:08:00Z"/>
              </w:rPr>
            </w:pPr>
            <w:del w:id="295" w:author="Rainey" w:date="2015-11-16T15:08:00Z">
              <w:r w:rsidDel="00D404E3">
                <w:delText>Microscans</w:delText>
              </w:r>
            </w:del>
          </w:p>
        </w:tc>
        <w:tc>
          <w:tcPr>
            <w:tcW w:w="2165" w:type="dxa"/>
          </w:tcPr>
          <w:p w14:paraId="7D201906" w14:textId="41BC28DA" w:rsidR="00E25D49" w:rsidRPr="005660AD" w:rsidDel="00D404E3" w:rsidRDefault="00E25D49" w:rsidP="00F41794">
            <w:pPr>
              <w:pStyle w:val="ListParagraph"/>
              <w:tabs>
                <w:tab w:val="left" w:pos="1710"/>
                <w:tab w:val="left" w:pos="2340"/>
              </w:tabs>
              <w:ind w:left="0"/>
              <w:rPr>
                <w:del w:id="296" w:author="Rainey" w:date="2015-11-16T15:08:00Z"/>
              </w:rPr>
            </w:pPr>
            <w:del w:id="297" w:author="Rainey" w:date="2015-11-16T15:08:00Z">
              <w:r w:rsidRPr="005660AD" w:rsidDel="00D404E3">
                <w:delText>1</w:delText>
              </w:r>
            </w:del>
          </w:p>
        </w:tc>
      </w:tr>
      <w:tr w:rsidR="00E25D49" w:rsidDel="00D404E3" w14:paraId="5E73EA4E" w14:textId="184F507E" w:rsidTr="00F41794">
        <w:trPr>
          <w:trHeight w:val="278"/>
          <w:del w:id="298" w:author="Rainey" w:date="2015-11-16T15:08:00Z"/>
        </w:trPr>
        <w:tc>
          <w:tcPr>
            <w:tcW w:w="2165" w:type="dxa"/>
          </w:tcPr>
          <w:p w14:paraId="162E595A" w14:textId="3722A5C2" w:rsidR="00E25D49" w:rsidDel="00D404E3" w:rsidRDefault="00E25D49" w:rsidP="00F41794">
            <w:pPr>
              <w:pStyle w:val="ListParagraph"/>
              <w:tabs>
                <w:tab w:val="left" w:pos="1710"/>
                <w:tab w:val="left" w:pos="2340"/>
              </w:tabs>
              <w:ind w:left="0"/>
              <w:rPr>
                <w:del w:id="299" w:author="Rainey" w:date="2015-11-16T15:08:00Z"/>
              </w:rPr>
            </w:pPr>
            <w:del w:id="300" w:author="Rainey" w:date="2015-11-16T15:08:00Z">
              <w:r w:rsidDel="00D404E3">
                <w:delText>Lock Masses</w:delText>
              </w:r>
            </w:del>
          </w:p>
        </w:tc>
        <w:tc>
          <w:tcPr>
            <w:tcW w:w="2165" w:type="dxa"/>
          </w:tcPr>
          <w:p w14:paraId="0B267C1C" w14:textId="2C3214A9" w:rsidR="00E25D49" w:rsidRPr="00C249F0" w:rsidDel="00D404E3" w:rsidRDefault="00C249F0" w:rsidP="00F41794">
            <w:pPr>
              <w:pStyle w:val="ListParagraph"/>
              <w:tabs>
                <w:tab w:val="left" w:pos="1710"/>
                <w:tab w:val="left" w:pos="2340"/>
              </w:tabs>
              <w:ind w:left="0"/>
              <w:rPr>
                <w:del w:id="301" w:author="Rainey" w:date="2015-11-16T15:08:00Z"/>
              </w:rPr>
            </w:pPr>
            <w:del w:id="302" w:author="Rainey" w:date="2015-11-16T15:08:00Z">
              <w:r w:rsidDel="00D404E3">
                <w:delText>off</w:delText>
              </w:r>
            </w:del>
          </w:p>
        </w:tc>
      </w:tr>
      <w:tr w:rsidR="00E25D49" w:rsidDel="00D404E3" w14:paraId="73D5EFF8" w14:textId="0F9C3D80" w:rsidTr="00F41794">
        <w:trPr>
          <w:trHeight w:val="99"/>
          <w:del w:id="303" w:author="Rainey" w:date="2015-11-16T15:08:00Z"/>
        </w:trPr>
        <w:tc>
          <w:tcPr>
            <w:tcW w:w="2165" w:type="dxa"/>
          </w:tcPr>
          <w:p w14:paraId="1FF08BA7" w14:textId="7C5EFEC3" w:rsidR="00E25D49" w:rsidDel="00D404E3" w:rsidRDefault="00E25D49" w:rsidP="00F41794">
            <w:pPr>
              <w:pStyle w:val="ListParagraph"/>
              <w:tabs>
                <w:tab w:val="left" w:pos="1710"/>
                <w:tab w:val="left" w:pos="2340"/>
              </w:tabs>
              <w:ind w:left="0"/>
              <w:rPr>
                <w:del w:id="304" w:author="Rainey" w:date="2015-11-16T15:08:00Z"/>
              </w:rPr>
            </w:pPr>
            <w:del w:id="305" w:author="Rainey" w:date="2015-11-16T15:08:00Z">
              <w:r w:rsidDel="00D404E3">
                <w:delText>AGC target</w:delText>
              </w:r>
            </w:del>
          </w:p>
        </w:tc>
        <w:tc>
          <w:tcPr>
            <w:tcW w:w="2165" w:type="dxa"/>
          </w:tcPr>
          <w:p w14:paraId="6A2A4CEC" w14:textId="524A834F" w:rsidR="00E25D49" w:rsidRPr="005660AD" w:rsidDel="00D404E3" w:rsidRDefault="005660AD" w:rsidP="00F41794">
            <w:pPr>
              <w:pStyle w:val="ListParagraph"/>
              <w:tabs>
                <w:tab w:val="left" w:pos="1710"/>
                <w:tab w:val="left" w:pos="2340"/>
              </w:tabs>
              <w:ind w:left="0"/>
              <w:rPr>
                <w:del w:id="306" w:author="Rainey" w:date="2015-11-16T15:08:00Z"/>
              </w:rPr>
            </w:pPr>
            <w:del w:id="307" w:author="Rainey" w:date="2015-11-16T15:08:00Z">
              <w:r w:rsidRPr="005660AD" w:rsidDel="00D404E3">
                <w:delText>3</w:delText>
              </w:r>
              <w:r w:rsidR="00E25D49" w:rsidRPr="005660AD" w:rsidDel="00D404E3">
                <w:delText>e6</w:delText>
              </w:r>
            </w:del>
          </w:p>
        </w:tc>
      </w:tr>
      <w:tr w:rsidR="00E25D49" w:rsidDel="00D404E3" w14:paraId="4ECBD244" w14:textId="53D1A90D" w:rsidTr="00F41794">
        <w:trPr>
          <w:trHeight w:val="99"/>
          <w:del w:id="308" w:author="Rainey" w:date="2015-11-16T15:08:00Z"/>
        </w:trPr>
        <w:tc>
          <w:tcPr>
            <w:tcW w:w="2165" w:type="dxa"/>
          </w:tcPr>
          <w:p w14:paraId="7163EF0F" w14:textId="51742CE0" w:rsidR="00E25D49" w:rsidDel="00D404E3" w:rsidRDefault="00E25D49" w:rsidP="00F41794">
            <w:pPr>
              <w:pStyle w:val="ListParagraph"/>
              <w:tabs>
                <w:tab w:val="left" w:pos="1710"/>
                <w:tab w:val="left" w:pos="2340"/>
              </w:tabs>
              <w:ind w:left="0"/>
              <w:rPr>
                <w:del w:id="309" w:author="Rainey" w:date="2015-11-16T15:08:00Z"/>
              </w:rPr>
            </w:pPr>
            <w:del w:id="310" w:author="Rainey" w:date="2015-11-16T15:08:00Z">
              <w:r w:rsidDel="00D404E3">
                <w:delText>Max Inject time</w:delText>
              </w:r>
            </w:del>
          </w:p>
        </w:tc>
        <w:tc>
          <w:tcPr>
            <w:tcW w:w="2165" w:type="dxa"/>
          </w:tcPr>
          <w:p w14:paraId="21D6F6EE" w14:textId="655DA00B" w:rsidR="00E25D49" w:rsidRPr="005660AD" w:rsidDel="00D404E3" w:rsidRDefault="00847D5F" w:rsidP="00F41794">
            <w:pPr>
              <w:pStyle w:val="ListParagraph"/>
              <w:tabs>
                <w:tab w:val="left" w:pos="1710"/>
                <w:tab w:val="left" w:pos="2340"/>
              </w:tabs>
              <w:ind w:left="0"/>
              <w:rPr>
                <w:del w:id="311" w:author="Rainey" w:date="2015-11-16T15:08:00Z"/>
              </w:rPr>
            </w:pPr>
            <w:del w:id="312" w:author="Rainey" w:date="2015-11-16T15:08:00Z">
              <w:r w:rsidDel="00D404E3">
                <w:delText>200ms</w:delText>
              </w:r>
            </w:del>
          </w:p>
        </w:tc>
      </w:tr>
    </w:tbl>
    <w:p w14:paraId="7C4E5151" w14:textId="52EAEA73" w:rsidR="00BF7675" w:rsidDel="00D404E3" w:rsidRDefault="00E25D49" w:rsidP="00E25D49">
      <w:pPr>
        <w:tabs>
          <w:tab w:val="left" w:pos="1710"/>
          <w:tab w:val="left" w:pos="2340"/>
        </w:tabs>
        <w:ind w:left="720"/>
        <w:rPr>
          <w:del w:id="313" w:author="Rainey" w:date="2015-11-16T15:08:00Z"/>
        </w:rPr>
      </w:pPr>
      <w:del w:id="314" w:author="Rainey" w:date="2015-11-16T15:08:00Z">
        <w:r w:rsidDel="00D404E3">
          <w:tab/>
        </w:r>
      </w:del>
    </w:p>
    <w:p w14:paraId="63928FBA" w14:textId="193113B9" w:rsidR="00BF7675" w:rsidDel="00D404E3" w:rsidRDefault="00BF7675" w:rsidP="00E25D49">
      <w:pPr>
        <w:tabs>
          <w:tab w:val="left" w:pos="1710"/>
          <w:tab w:val="left" w:pos="2340"/>
        </w:tabs>
        <w:ind w:left="720"/>
        <w:rPr>
          <w:del w:id="315" w:author="Rainey" w:date="2015-11-16T15:08:00Z"/>
        </w:rPr>
      </w:pPr>
    </w:p>
    <w:p w14:paraId="08A0C3CA" w14:textId="33C54325" w:rsidR="00E25D49" w:rsidDel="00D404E3" w:rsidRDefault="00BF7675" w:rsidP="00E25D49">
      <w:pPr>
        <w:tabs>
          <w:tab w:val="left" w:pos="1710"/>
          <w:tab w:val="left" w:pos="2340"/>
        </w:tabs>
        <w:ind w:left="720"/>
        <w:rPr>
          <w:del w:id="316" w:author="Rainey" w:date="2015-11-16T15:08:00Z"/>
        </w:rPr>
      </w:pPr>
      <w:del w:id="317" w:author="Rainey" w:date="2015-11-16T15:08:00Z">
        <w:r w:rsidDel="00D404E3">
          <w:tab/>
        </w:r>
        <w:r w:rsidR="00E25D49" w:rsidDel="00D404E3">
          <w:delText xml:space="preserve">For </w:delText>
        </w:r>
        <w:r w:rsidR="00AE6D24" w:rsidDel="00D404E3">
          <w:delText>H</w:delText>
        </w:r>
        <w:r w:rsidR="00E25D49" w:rsidDel="00D404E3">
          <w:delText>ESI Source</w:delText>
        </w:r>
      </w:del>
    </w:p>
    <w:tbl>
      <w:tblPr>
        <w:tblStyle w:val="TableGrid"/>
        <w:tblW w:w="0" w:type="auto"/>
        <w:tblInd w:w="2475" w:type="dxa"/>
        <w:tblLook w:val="04A0" w:firstRow="1" w:lastRow="0" w:firstColumn="1" w:lastColumn="0" w:noHBand="0" w:noVBand="1"/>
      </w:tblPr>
      <w:tblGrid>
        <w:gridCol w:w="2235"/>
        <w:gridCol w:w="2201"/>
      </w:tblGrid>
      <w:tr w:rsidR="00E25D49" w:rsidDel="00D404E3" w14:paraId="138F60EB" w14:textId="4C95C031" w:rsidTr="00F41794">
        <w:trPr>
          <w:trHeight w:val="274"/>
          <w:del w:id="318" w:author="Rainey" w:date="2015-11-16T15:08:00Z"/>
        </w:trPr>
        <w:tc>
          <w:tcPr>
            <w:tcW w:w="2235" w:type="dxa"/>
          </w:tcPr>
          <w:p w14:paraId="1A83E178" w14:textId="6F11BF5D" w:rsidR="00E25D49" w:rsidDel="00D404E3" w:rsidRDefault="00E25D49" w:rsidP="00F41794">
            <w:pPr>
              <w:pStyle w:val="ListParagraph"/>
              <w:tabs>
                <w:tab w:val="left" w:pos="1710"/>
                <w:tab w:val="left" w:pos="2340"/>
              </w:tabs>
              <w:ind w:left="-60" w:firstLine="60"/>
              <w:rPr>
                <w:del w:id="319" w:author="Rainey" w:date="2015-11-16T15:08:00Z"/>
              </w:rPr>
            </w:pPr>
            <w:del w:id="320" w:author="Rainey" w:date="2015-11-16T15:08:00Z">
              <w:r w:rsidDel="00D404E3">
                <w:delText>Sheath Gas Flow Rate</w:delText>
              </w:r>
            </w:del>
          </w:p>
        </w:tc>
        <w:tc>
          <w:tcPr>
            <w:tcW w:w="2201" w:type="dxa"/>
          </w:tcPr>
          <w:p w14:paraId="506D7E34" w14:textId="40C1242E" w:rsidR="005660AD" w:rsidRPr="003B249C" w:rsidDel="00D404E3" w:rsidRDefault="003B249C" w:rsidP="00F41794">
            <w:pPr>
              <w:pStyle w:val="ListParagraph"/>
              <w:tabs>
                <w:tab w:val="left" w:pos="1710"/>
                <w:tab w:val="left" w:pos="2340"/>
              </w:tabs>
              <w:ind w:left="0"/>
              <w:rPr>
                <w:del w:id="321" w:author="Rainey" w:date="2015-11-16T15:08:00Z"/>
              </w:rPr>
            </w:pPr>
            <w:del w:id="322" w:author="Rainey" w:date="2015-11-16T15:08:00Z">
              <w:r w:rsidRPr="003B249C" w:rsidDel="00D404E3">
                <w:delText>40</w:delText>
              </w:r>
            </w:del>
          </w:p>
        </w:tc>
      </w:tr>
      <w:tr w:rsidR="00E25D49" w:rsidDel="00D404E3" w14:paraId="4F705ED7" w14:textId="69A76576" w:rsidTr="00F41794">
        <w:trPr>
          <w:trHeight w:val="274"/>
          <w:del w:id="323" w:author="Rainey" w:date="2015-11-16T15:08:00Z"/>
        </w:trPr>
        <w:tc>
          <w:tcPr>
            <w:tcW w:w="2235" w:type="dxa"/>
          </w:tcPr>
          <w:p w14:paraId="7E85CA8B" w14:textId="62B89F5E" w:rsidR="00E25D49" w:rsidDel="00D404E3" w:rsidRDefault="00E25D49" w:rsidP="00F41794">
            <w:pPr>
              <w:pStyle w:val="ListParagraph"/>
              <w:tabs>
                <w:tab w:val="left" w:pos="1710"/>
                <w:tab w:val="left" w:pos="2340"/>
              </w:tabs>
              <w:ind w:left="-60" w:firstLine="60"/>
              <w:rPr>
                <w:del w:id="324" w:author="Rainey" w:date="2015-11-16T15:08:00Z"/>
              </w:rPr>
            </w:pPr>
            <w:del w:id="325" w:author="Rainey" w:date="2015-11-16T15:08:00Z">
              <w:r w:rsidDel="00D404E3">
                <w:delText>Aux Gas Flow Rate</w:delText>
              </w:r>
            </w:del>
          </w:p>
        </w:tc>
        <w:tc>
          <w:tcPr>
            <w:tcW w:w="2201" w:type="dxa"/>
          </w:tcPr>
          <w:p w14:paraId="6DB83905" w14:textId="668DD168" w:rsidR="00E25D49" w:rsidRPr="003B249C" w:rsidDel="00D404E3" w:rsidRDefault="003B249C" w:rsidP="00F41794">
            <w:pPr>
              <w:pStyle w:val="ListParagraph"/>
              <w:tabs>
                <w:tab w:val="left" w:pos="1710"/>
                <w:tab w:val="left" w:pos="2340"/>
              </w:tabs>
              <w:ind w:left="0"/>
              <w:rPr>
                <w:del w:id="326" w:author="Rainey" w:date="2015-11-16T15:08:00Z"/>
              </w:rPr>
            </w:pPr>
            <w:del w:id="327" w:author="Rainey" w:date="2015-11-16T15:08:00Z">
              <w:r w:rsidRPr="003B249C" w:rsidDel="00D404E3">
                <w:delText>5</w:delText>
              </w:r>
            </w:del>
          </w:p>
        </w:tc>
      </w:tr>
      <w:tr w:rsidR="00E25D49" w:rsidDel="00D404E3" w14:paraId="0BF41A93" w14:textId="47864F3D" w:rsidTr="00F41794">
        <w:trPr>
          <w:trHeight w:val="257"/>
          <w:del w:id="328" w:author="Rainey" w:date="2015-11-16T15:08:00Z"/>
        </w:trPr>
        <w:tc>
          <w:tcPr>
            <w:tcW w:w="2235" w:type="dxa"/>
          </w:tcPr>
          <w:p w14:paraId="24F338D8" w14:textId="63B377CF" w:rsidR="00E25D49" w:rsidDel="00D404E3" w:rsidRDefault="00E25D49" w:rsidP="00F41794">
            <w:pPr>
              <w:pStyle w:val="ListParagraph"/>
              <w:tabs>
                <w:tab w:val="left" w:pos="1710"/>
                <w:tab w:val="left" w:pos="2340"/>
              </w:tabs>
              <w:ind w:left="-60" w:firstLine="60"/>
              <w:rPr>
                <w:del w:id="329" w:author="Rainey" w:date="2015-11-16T15:08:00Z"/>
              </w:rPr>
            </w:pPr>
            <w:del w:id="330" w:author="Rainey" w:date="2015-11-16T15:08:00Z">
              <w:r w:rsidDel="00D404E3">
                <w:delText>Sweep Gas Flow Rate</w:delText>
              </w:r>
            </w:del>
          </w:p>
        </w:tc>
        <w:tc>
          <w:tcPr>
            <w:tcW w:w="2201" w:type="dxa"/>
          </w:tcPr>
          <w:p w14:paraId="21D88F09" w14:textId="11BE2B0D" w:rsidR="00E25D49" w:rsidRPr="00847D5F" w:rsidDel="00D404E3" w:rsidRDefault="00C249F0" w:rsidP="00F41794">
            <w:pPr>
              <w:pStyle w:val="ListParagraph"/>
              <w:tabs>
                <w:tab w:val="left" w:pos="1710"/>
                <w:tab w:val="left" w:pos="2340"/>
              </w:tabs>
              <w:ind w:left="0"/>
              <w:rPr>
                <w:del w:id="331" w:author="Rainey" w:date="2015-11-16T15:08:00Z"/>
                <w:b/>
              </w:rPr>
            </w:pPr>
            <w:del w:id="332" w:author="Rainey" w:date="2015-11-16T15:08:00Z">
              <w:r w:rsidDel="00D404E3">
                <w:rPr>
                  <w:b/>
                </w:rPr>
                <w:delText>1</w:delText>
              </w:r>
            </w:del>
          </w:p>
        </w:tc>
      </w:tr>
      <w:tr w:rsidR="00E25D49" w:rsidDel="00D404E3" w14:paraId="0CE39AED" w14:textId="10B23E6D" w:rsidTr="00F41794">
        <w:trPr>
          <w:trHeight w:val="274"/>
          <w:del w:id="333" w:author="Rainey" w:date="2015-11-16T15:08:00Z"/>
        </w:trPr>
        <w:tc>
          <w:tcPr>
            <w:tcW w:w="2235" w:type="dxa"/>
          </w:tcPr>
          <w:p w14:paraId="2EAC25C3" w14:textId="783FF643" w:rsidR="00E25D49" w:rsidDel="00D404E3" w:rsidRDefault="00E25D49" w:rsidP="00F41794">
            <w:pPr>
              <w:pStyle w:val="ListParagraph"/>
              <w:tabs>
                <w:tab w:val="left" w:pos="1710"/>
                <w:tab w:val="left" w:pos="2340"/>
              </w:tabs>
              <w:ind w:left="-60" w:firstLine="60"/>
              <w:rPr>
                <w:del w:id="334" w:author="Rainey" w:date="2015-11-16T15:08:00Z"/>
              </w:rPr>
            </w:pPr>
            <w:del w:id="335" w:author="Rainey" w:date="2015-11-16T15:08:00Z">
              <w:r w:rsidDel="00D404E3">
                <w:delText>Spray Voltage</w:delText>
              </w:r>
            </w:del>
          </w:p>
        </w:tc>
        <w:tc>
          <w:tcPr>
            <w:tcW w:w="2201" w:type="dxa"/>
          </w:tcPr>
          <w:p w14:paraId="1D3171B3" w14:textId="0ADB0DEF" w:rsidR="00E25D49" w:rsidRPr="003B249C" w:rsidDel="00D404E3" w:rsidRDefault="005660AD" w:rsidP="00F41794">
            <w:pPr>
              <w:pStyle w:val="ListParagraph"/>
              <w:tabs>
                <w:tab w:val="left" w:pos="1710"/>
                <w:tab w:val="left" w:pos="2340"/>
              </w:tabs>
              <w:ind w:left="0"/>
              <w:rPr>
                <w:del w:id="336" w:author="Rainey" w:date="2015-11-16T15:08:00Z"/>
              </w:rPr>
            </w:pPr>
            <w:del w:id="337" w:author="Rainey" w:date="2015-11-16T15:08:00Z">
              <w:r w:rsidRPr="003B249C" w:rsidDel="00D404E3">
                <w:delText>3.50</w:delText>
              </w:r>
            </w:del>
          </w:p>
        </w:tc>
      </w:tr>
      <w:tr w:rsidR="00E25D49" w:rsidDel="00D404E3" w14:paraId="47B1E932" w14:textId="640EF418" w:rsidTr="00F41794">
        <w:trPr>
          <w:trHeight w:val="257"/>
          <w:del w:id="338" w:author="Rainey" w:date="2015-11-16T15:08:00Z"/>
        </w:trPr>
        <w:tc>
          <w:tcPr>
            <w:tcW w:w="2235" w:type="dxa"/>
          </w:tcPr>
          <w:p w14:paraId="12BB20BC" w14:textId="3C9BBBB1" w:rsidR="00E25D49" w:rsidDel="00D404E3" w:rsidRDefault="00E25D49" w:rsidP="00F41794">
            <w:pPr>
              <w:pStyle w:val="ListParagraph"/>
              <w:tabs>
                <w:tab w:val="left" w:pos="1710"/>
                <w:tab w:val="left" w:pos="2340"/>
              </w:tabs>
              <w:ind w:left="-60" w:firstLine="60"/>
              <w:rPr>
                <w:del w:id="339" w:author="Rainey" w:date="2015-11-16T15:08:00Z"/>
              </w:rPr>
            </w:pPr>
            <w:del w:id="340" w:author="Rainey" w:date="2015-11-16T15:08:00Z">
              <w:r w:rsidDel="00D404E3">
                <w:delText>Spray Current</w:delText>
              </w:r>
            </w:del>
          </w:p>
        </w:tc>
        <w:tc>
          <w:tcPr>
            <w:tcW w:w="2201" w:type="dxa"/>
          </w:tcPr>
          <w:p w14:paraId="2FE38D56" w14:textId="3D7C4925" w:rsidR="00E25D49" w:rsidRPr="003B249C" w:rsidDel="00D404E3" w:rsidRDefault="005660AD" w:rsidP="005660AD">
            <w:pPr>
              <w:pStyle w:val="ListParagraph"/>
              <w:tabs>
                <w:tab w:val="left" w:pos="1710"/>
                <w:tab w:val="left" w:pos="2340"/>
              </w:tabs>
              <w:ind w:left="0"/>
              <w:rPr>
                <w:del w:id="341" w:author="Rainey" w:date="2015-11-16T15:08:00Z"/>
              </w:rPr>
            </w:pPr>
            <w:del w:id="342" w:author="Rainey" w:date="2015-11-16T15:07:00Z">
              <w:r w:rsidRPr="003B249C" w:rsidDel="00A72676">
                <w:delText>(Blank)</w:delText>
              </w:r>
            </w:del>
          </w:p>
        </w:tc>
      </w:tr>
      <w:tr w:rsidR="00E25D49" w:rsidDel="00D404E3" w14:paraId="5CF08F22" w14:textId="22A8BD83" w:rsidTr="00F41794">
        <w:trPr>
          <w:trHeight w:val="274"/>
          <w:del w:id="343" w:author="Rainey" w:date="2015-11-16T15:08:00Z"/>
        </w:trPr>
        <w:tc>
          <w:tcPr>
            <w:tcW w:w="2235" w:type="dxa"/>
          </w:tcPr>
          <w:p w14:paraId="0F4BEB8C" w14:textId="0A41D716" w:rsidR="00E25D49" w:rsidDel="00D404E3" w:rsidRDefault="00E25D49" w:rsidP="00F41794">
            <w:pPr>
              <w:pStyle w:val="ListParagraph"/>
              <w:tabs>
                <w:tab w:val="left" w:pos="1710"/>
                <w:tab w:val="left" w:pos="2340"/>
              </w:tabs>
              <w:ind w:left="-60" w:firstLine="60"/>
              <w:rPr>
                <w:del w:id="344" w:author="Rainey" w:date="2015-11-16T15:08:00Z"/>
              </w:rPr>
            </w:pPr>
            <w:del w:id="345" w:author="Rainey" w:date="2015-11-16T15:08:00Z">
              <w:r w:rsidDel="00D404E3">
                <w:delText>Capillary Temp</w:delText>
              </w:r>
            </w:del>
          </w:p>
        </w:tc>
        <w:tc>
          <w:tcPr>
            <w:tcW w:w="2201" w:type="dxa"/>
          </w:tcPr>
          <w:p w14:paraId="6E981F2A" w14:textId="047BF669" w:rsidR="00E25D49" w:rsidRPr="003B249C" w:rsidDel="00D404E3" w:rsidRDefault="005660AD" w:rsidP="00F41794">
            <w:pPr>
              <w:pStyle w:val="ListParagraph"/>
              <w:tabs>
                <w:tab w:val="left" w:pos="1710"/>
                <w:tab w:val="left" w:pos="2340"/>
              </w:tabs>
              <w:ind w:left="0"/>
              <w:rPr>
                <w:del w:id="346" w:author="Rainey" w:date="2015-11-16T15:08:00Z"/>
              </w:rPr>
            </w:pPr>
            <w:del w:id="347" w:author="Rainey" w:date="2015-11-16T15:08:00Z">
              <w:r w:rsidRPr="003B249C" w:rsidDel="00A72676">
                <w:delText>300</w:delText>
              </w:r>
            </w:del>
          </w:p>
        </w:tc>
      </w:tr>
      <w:tr w:rsidR="00E25D49" w:rsidDel="00D404E3" w14:paraId="271D05BB" w14:textId="0592E1FC" w:rsidTr="00F41794">
        <w:trPr>
          <w:trHeight w:val="257"/>
          <w:del w:id="348" w:author="Rainey" w:date="2015-11-16T15:08:00Z"/>
        </w:trPr>
        <w:tc>
          <w:tcPr>
            <w:tcW w:w="2235" w:type="dxa"/>
          </w:tcPr>
          <w:p w14:paraId="13AFF561" w14:textId="0D131C1D" w:rsidR="00E25D49" w:rsidDel="00D404E3" w:rsidRDefault="00E25D49" w:rsidP="00F41794">
            <w:pPr>
              <w:pStyle w:val="ListParagraph"/>
              <w:tabs>
                <w:tab w:val="left" w:pos="1710"/>
                <w:tab w:val="left" w:pos="2340"/>
              </w:tabs>
              <w:ind w:left="-60" w:firstLine="60"/>
              <w:rPr>
                <w:del w:id="349" w:author="Rainey" w:date="2015-11-16T15:08:00Z"/>
              </w:rPr>
            </w:pPr>
            <w:del w:id="350" w:author="Rainey" w:date="2015-11-16T15:08:00Z">
              <w:r w:rsidDel="00D404E3">
                <w:delText>S-Lens RF Level</w:delText>
              </w:r>
            </w:del>
          </w:p>
        </w:tc>
        <w:tc>
          <w:tcPr>
            <w:tcW w:w="2201" w:type="dxa"/>
          </w:tcPr>
          <w:p w14:paraId="60653E89" w14:textId="5E8DEB90" w:rsidR="00E25D49" w:rsidRPr="003B249C" w:rsidDel="00D404E3" w:rsidRDefault="003B249C" w:rsidP="00F41794">
            <w:pPr>
              <w:pStyle w:val="ListParagraph"/>
              <w:tabs>
                <w:tab w:val="left" w:pos="1710"/>
                <w:tab w:val="left" w:pos="2340"/>
              </w:tabs>
              <w:ind w:left="0"/>
              <w:rPr>
                <w:del w:id="351" w:author="Rainey" w:date="2015-11-16T15:08:00Z"/>
              </w:rPr>
            </w:pPr>
            <w:del w:id="352" w:author="Rainey" w:date="2015-11-16T15:08:00Z">
              <w:r w:rsidRPr="003B249C" w:rsidDel="00D404E3">
                <w:delText>35</w:delText>
              </w:r>
              <w:r w:rsidR="005660AD" w:rsidRPr="003B249C" w:rsidDel="00D404E3">
                <w:delText>.0</w:delText>
              </w:r>
            </w:del>
          </w:p>
        </w:tc>
      </w:tr>
      <w:tr w:rsidR="00E25D49" w:rsidDel="00D404E3" w14:paraId="1219932A" w14:textId="52F0BC32" w:rsidTr="00F41794">
        <w:trPr>
          <w:trHeight w:val="288"/>
          <w:del w:id="353" w:author="Rainey" w:date="2015-11-16T15:08:00Z"/>
        </w:trPr>
        <w:tc>
          <w:tcPr>
            <w:tcW w:w="2235" w:type="dxa"/>
          </w:tcPr>
          <w:p w14:paraId="1F71A95B" w14:textId="2B1D691A" w:rsidR="00E25D49" w:rsidDel="00D404E3" w:rsidRDefault="00E25D49" w:rsidP="00F41794">
            <w:pPr>
              <w:pStyle w:val="ListParagraph"/>
              <w:tabs>
                <w:tab w:val="left" w:pos="1710"/>
                <w:tab w:val="left" w:pos="2340"/>
              </w:tabs>
              <w:ind w:left="-60" w:firstLine="60"/>
              <w:rPr>
                <w:del w:id="354" w:author="Rainey" w:date="2015-11-16T15:08:00Z"/>
              </w:rPr>
            </w:pPr>
            <w:del w:id="355" w:author="Rainey" w:date="2015-11-16T15:08:00Z">
              <w:r w:rsidDel="00D404E3">
                <w:delText>Heater Temp</w:delText>
              </w:r>
            </w:del>
          </w:p>
        </w:tc>
        <w:tc>
          <w:tcPr>
            <w:tcW w:w="2201" w:type="dxa"/>
          </w:tcPr>
          <w:p w14:paraId="667ADA67" w14:textId="39C197FE" w:rsidR="00E25D49" w:rsidRPr="00C249F0" w:rsidDel="00D404E3" w:rsidRDefault="00EC2E7F" w:rsidP="00C249F0">
            <w:pPr>
              <w:pStyle w:val="ListParagraph"/>
              <w:tabs>
                <w:tab w:val="left" w:pos="1710"/>
                <w:tab w:val="left" w:pos="2340"/>
              </w:tabs>
              <w:ind w:left="0"/>
              <w:rPr>
                <w:del w:id="356" w:author="Rainey" w:date="2015-11-16T15:08:00Z"/>
              </w:rPr>
            </w:pPr>
            <w:del w:id="357" w:author="Rainey" w:date="2015-11-16T15:08:00Z">
              <w:r w:rsidRPr="00C249F0" w:rsidDel="00A72676">
                <w:delText xml:space="preserve">350 </w:delText>
              </w:r>
            </w:del>
          </w:p>
        </w:tc>
      </w:tr>
    </w:tbl>
    <w:p w14:paraId="7A2F5B64" w14:textId="77777777" w:rsidR="00E829CD" w:rsidRDefault="00E829CD" w:rsidP="00E829CD">
      <w:pPr>
        <w:pStyle w:val="ListParagraph"/>
        <w:ind w:left="1710"/>
      </w:pPr>
    </w:p>
    <w:p w14:paraId="05D200D2" w14:textId="1818EDEB" w:rsidR="00E25D49" w:rsidDel="00D404E3" w:rsidRDefault="00E25D49" w:rsidP="00E829CD">
      <w:pPr>
        <w:pStyle w:val="ListParagraph"/>
        <w:ind w:left="1710"/>
        <w:rPr>
          <w:del w:id="358" w:author="Rainey" w:date="2015-11-16T15:09:00Z"/>
        </w:rPr>
      </w:pPr>
      <w:del w:id="359" w:author="Rainey" w:date="2015-11-16T15:09:00Z">
        <w:r w:rsidRPr="00E829CD" w:rsidDel="00D404E3">
          <w:delText xml:space="preserve">Gradient </w:delText>
        </w:r>
        <w:r w:rsidR="00E829CD" w:rsidDel="00D404E3">
          <w:delText>Information</w:delText>
        </w:r>
      </w:del>
    </w:p>
    <w:p w14:paraId="64762492" w14:textId="36BB4BE9" w:rsidR="00E829CD" w:rsidDel="00D404E3" w:rsidRDefault="00EC2E7F" w:rsidP="00E829CD">
      <w:pPr>
        <w:pStyle w:val="ListParagraph"/>
        <w:numPr>
          <w:ilvl w:val="0"/>
          <w:numId w:val="7"/>
        </w:numPr>
        <w:rPr>
          <w:del w:id="360" w:author="Rainey" w:date="2015-11-16T15:09:00Z"/>
        </w:rPr>
      </w:pPr>
      <w:del w:id="361" w:author="Rainey" w:date="2015-11-16T15:09:00Z">
        <w:r w:rsidDel="00D404E3">
          <w:delText xml:space="preserve">Duration of run 21 </w:delText>
        </w:r>
        <w:r w:rsidR="00E829CD" w:rsidDel="00D404E3">
          <w:delText>minutes</w:delText>
        </w:r>
      </w:del>
    </w:p>
    <w:p w14:paraId="2365DC4B" w14:textId="09A0A365" w:rsidR="00E829CD" w:rsidDel="00D404E3" w:rsidRDefault="00E829CD" w:rsidP="00114869">
      <w:pPr>
        <w:pStyle w:val="ListParagraph"/>
        <w:numPr>
          <w:ilvl w:val="0"/>
          <w:numId w:val="7"/>
        </w:numPr>
        <w:rPr>
          <w:del w:id="362" w:author="Rainey" w:date="2015-11-16T15:09:00Z"/>
        </w:rPr>
        <w:pPrChange w:id="363" w:author="Rainey" w:date="2015-11-16T14:58:00Z">
          <w:pPr>
            <w:pStyle w:val="ListParagraph"/>
            <w:numPr>
              <w:numId w:val="7"/>
            </w:numPr>
            <w:ind w:left="2430" w:hanging="360"/>
          </w:pPr>
        </w:pPrChange>
      </w:pPr>
      <w:del w:id="364" w:author="Rainey" w:date="2015-11-16T15:09:00Z">
        <w:r w:rsidDel="00D404E3">
          <w:delText xml:space="preserve">Initial conditions are </w:delText>
        </w:r>
        <w:r w:rsidR="000C25CA" w:rsidDel="00D404E3">
          <w:delText xml:space="preserve">32% Pump </w:delText>
        </w:r>
      </w:del>
      <w:del w:id="365" w:author="Rainey" w:date="2015-11-16T14:58:00Z">
        <w:r w:rsidR="000C25CA" w:rsidDel="009161F7">
          <w:delText>C</w:delText>
        </w:r>
        <w:r w:rsidDel="009161F7">
          <w:delText xml:space="preserve"> </w:delText>
        </w:r>
      </w:del>
      <w:del w:id="366" w:author="Rainey" w:date="2015-11-16T15:09:00Z">
        <w:r w:rsidDel="00D404E3">
          <w:delText xml:space="preserve">(0.1% FA in </w:delText>
        </w:r>
        <w:r w:rsidR="000C25CA" w:rsidDel="00D404E3">
          <w:delText>90:</w:delText>
        </w:r>
      </w:del>
      <w:del w:id="367" w:author="Rainey" w:date="2015-11-16T14:57:00Z">
        <w:r w:rsidR="000C25CA" w:rsidDel="009161F7">
          <w:delText>10</w:delText>
        </w:r>
      </w:del>
      <w:del w:id="368" w:author="Rainey" w:date="2015-11-16T15:09:00Z">
        <w:r w:rsidR="000C25CA" w:rsidDel="00D404E3">
          <w:delText xml:space="preserve"> IPA:</w:delText>
        </w:r>
      </w:del>
      <w:del w:id="369" w:author="Rainey" w:date="2015-11-16T14:58:00Z">
        <w:r w:rsidR="000C25CA" w:rsidDel="009161F7">
          <w:delText>ACN</w:delText>
        </w:r>
      </w:del>
      <w:del w:id="370" w:author="Rainey" w:date="2015-11-16T15:09:00Z">
        <w:r w:rsidDel="00D404E3">
          <w:delText>)</w:delText>
        </w:r>
      </w:del>
      <w:del w:id="371" w:author="Rainey" w:date="2015-11-16T14:58:00Z">
        <w:r w:rsidR="000C25CA" w:rsidDel="009161F7">
          <w:delText>,</w:delText>
        </w:r>
      </w:del>
      <w:del w:id="372" w:author="Rainey" w:date="2015-11-16T15:09:00Z">
        <w:r w:rsidR="000C25CA" w:rsidDel="00D404E3">
          <w:delText xml:space="preserve"> </w:delText>
        </w:r>
      </w:del>
      <w:del w:id="373" w:author="Rainey" w:date="2015-11-16T14:58:00Z">
        <w:r w:rsidR="000C25CA" w:rsidDel="009161F7">
          <w:delText>68% Pump D (0.1% FA in 60:40 ACN:Water)</w:delText>
        </w:r>
      </w:del>
    </w:p>
    <w:p w14:paraId="15C0E844" w14:textId="59D97B6D" w:rsidR="00E829CD" w:rsidDel="00D404E3" w:rsidRDefault="00E829CD" w:rsidP="00E829CD">
      <w:pPr>
        <w:pStyle w:val="ListParagraph"/>
        <w:numPr>
          <w:ilvl w:val="0"/>
          <w:numId w:val="7"/>
        </w:numPr>
        <w:rPr>
          <w:del w:id="374" w:author="Rainey" w:date="2015-11-16T15:09:00Z"/>
        </w:rPr>
      </w:pPr>
      <w:del w:id="375" w:author="Rainey" w:date="2015-11-16T15:09:00Z">
        <w:r w:rsidDel="00D404E3">
          <w:delText xml:space="preserve">Beginning at Run Time 1 </w:delText>
        </w:r>
        <w:r w:rsidR="00EC2E7F" w:rsidDel="00D404E3">
          <w:delText>minute and ending at Run Time 18</w:delText>
        </w:r>
        <w:r w:rsidDel="00D404E3">
          <w:delText xml:space="preserve"> minutes, </w:delText>
        </w:r>
        <w:r w:rsidR="005D1777" w:rsidDel="00D404E3">
          <w:delText>ramp from 68% pump D to 0% pump D.</w:delText>
        </w:r>
      </w:del>
    </w:p>
    <w:p w14:paraId="249B22F7" w14:textId="2589AE70" w:rsidR="00E829CD" w:rsidDel="00D404E3" w:rsidRDefault="005660AD" w:rsidP="00E829CD">
      <w:pPr>
        <w:pStyle w:val="ListParagraph"/>
        <w:numPr>
          <w:ilvl w:val="0"/>
          <w:numId w:val="7"/>
        </w:numPr>
        <w:rPr>
          <w:del w:id="376" w:author="Rainey" w:date="2015-11-16T15:09:00Z"/>
        </w:rPr>
      </w:pPr>
      <w:del w:id="377" w:author="Rainey" w:date="2015-11-16T15:09:00Z">
        <w:r w:rsidDel="00D404E3">
          <w:delText xml:space="preserve">Hold conditions at </w:delText>
        </w:r>
        <w:r w:rsidR="00D217A8" w:rsidDel="00D404E3">
          <w:delText>0% pump D from Run Time 16</w:delText>
        </w:r>
        <w:r w:rsidDel="00D404E3">
          <w:delText xml:space="preserve"> minutes to</w:delText>
        </w:r>
        <w:r w:rsidR="00D217A8" w:rsidDel="00D404E3">
          <w:delText xml:space="preserve"> Run Time 17</w:delText>
        </w:r>
        <w:r w:rsidR="00E829CD" w:rsidDel="00D404E3">
          <w:delText xml:space="preserve"> minutes </w:delText>
        </w:r>
      </w:del>
    </w:p>
    <w:p w14:paraId="6E99224A" w14:textId="7A5794D8" w:rsidR="005D1777" w:rsidDel="00D404E3" w:rsidRDefault="005D1777" w:rsidP="005D1777">
      <w:pPr>
        <w:pStyle w:val="ListParagraph"/>
        <w:numPr>
          <w:ilvl w:val="0"/>
          <w:numId w:val="7"/>
        </w:numPr>
        <w:rPr>
          <w:del w:id="378" w:author="Rainey" w:date="2015-11-16T15:09:00Z"/>
        </w:rPr>
      </w:pPr>
      <w:del w:id="379" w:author="Rainey" w:date="2015-11-16T15:09:00Z">
        <w:r w:rsidDel="00D404E3">
          <w:delText>Return to initial</w:delText>
        </w:r>
        <w:r w:rsidR="00C249F0" w:rsidDel="00D404E3">
          <w:delText xml:space="preserve"> conditions from 17</w:delText>
        </w:r>
        <w:r w:rsidDel="00D404E3">
          <w:delText xml:space="preserve"> to </w:delText>
        </w:r>
        <w:r w:rsidR="00C249F0" w:rsidDel="00D404E3">
          <w:delText>18</w:delText>
        </w:r>
        <w:r w:rsidDel="00D404E3">
          <w:delText xml:space="preserve"> Run Time minutes.</w:delText>
        </w:r>
      </w:del>
    </w:p>
    <w:p w14:paraId="03C55272" w14:textId="17C3ED2D" w:rsidR="003616F1" w:rsidRPr="00C249F0" w:rsidDel="00D404E3" w:rsidRDefault="00E829CD" w:rsidP="003616F1">
      <w:pPr>
        <w:pStyle w:val="ListParagraph"/>
        <w:numPr>
          <w:ilvl w:val="0"/>
          <w:numId w:val="7"/>
        </w:numPr>
        <w:rPr>
          <w:del w:id="380" w:author="Rainey" w:date="2015-11-16T15:09:00Z"/>
        </w:rPr>
      </w:pPr>
      <w:del w:id="381" w:author="Rainey" w:date="2015-11-16T15:09:00Z">
        <w:r w:rsidRPr="00C249F0" w:rsidDel="00D404E3">
          <w:delText xml:space="preserve">Equilibrate until Run Time </w:delText>
        </w:r>
        <w:r w:rsidR="005D1777" w:rsidRPr="00C249F0" w:rsidDel="00D404E3">
          <w:delText xml:space="preserve">21 </w:delText>
        </w:r>
        <w:r w:rsidRPr="00C249F0" w:rsidDel="00D404E3">
          <w:delText>minutes</w:delText>
        </w:r>
      </w:del>
    </w:p>
    <w:p w14:paraId="43F87FB5" w14:textId="0631EFFA" w:rsidR="003616F1" w:rsidDel="00D404E3" w:rsidRDefault="003616F1" w:rsidP="00C319D1">
      <w:pPr>
        <w:pStyle w:val="ListParagraph"/>
        <w:numPr>
          <w:ilvl w:val="0"/>
          <w:numId w:val="7"/>
        </w:numPr>
        <w:rPr>
          <w:del w:id="382" w:author="Rainey" w:date="2015-11-16T15:09:00Z"/>
        </w:rPr>
        <w:pPrChange w:id="383" w:author="Rainey" w:date="2015-11-16T15:01:00Z">
          <w:pPr>
            <w:pStyle w:val="ListParagraph"/>
            <w:ind w:left="2430"/>
          </w:pPr>
        </w:pPrChange>
      </w:pPr>
      <w:del w:id="384" w:author="Rainey" w:date="2015-11-16T15:09:00Z">
        <w:r w:rsidDel="00D404E3">
          <w:delText xml:space="preserve">Flow=  </w:delText>
        </w:r>
      </w:del>
      <w:del w:id="385" w:author="Rainey" w:date="2015-11-16T14:58:00Z">
        <w:r w:rsidDel="009161F7">
          <w:delText>3</w:delText>
        </w:r>
        <w:r w:rsidRPr="00BA1A3D" w:rsidDel="009161F7">
          <w:rPr>
            <w:rFonts w:cstheme="minorHAnsi"/>
            <w:rPrChange w:id="386" w:author="Rainey" w:date="2015-11-16T15:01:00Z">
              <w:rPr>
                <w:rFonts w:cstheme="minorHAnsi"/>
              </w:rPr>
            </w:rPrChange>
          </w:rPr>
          <w:delText>µ</w:delText>
        </w:r>
        <w:r w:rsidDel="009161F7">
          <w:delText>L</w:delText>
        </w:r>
      </w:del>
      <w:del w:id="387" w:author="Rainey" w:date="2015-11-16T15:09:00Z">
        <w:r w:rsidDel="00D404E3">
          <w:delText>/min, pump curve=5</w:delText>
        </w:r>
      </w:del>
    </w:p>
    <w:p w14:paraId="2F48279C" w14:textId="674CD325" w:rsidR="004B1518" w:rsidDel="00D404E3" w:rsidRDefault="000C25CA" w:rsidP="00BA1A3D">
      <w:pPr>
        <w:pStyle w:val="ListParagraph"/>
        <w:ind w:left="2430"/>
        <w:rPr>
          <w:del w:id="388" w:author="Rainey" w:date="2015-11-16T15:09:00Z"/>
        </w:rPr>
        <w:pPrChange w:id="389" w:author="Rainey" w:date="2015-11-16T15:02:00Z">
          <w:pPr>
            <w:pStyle w:val="ListParagraph"/>
            <w:ind w:left="2430"/>
          </w:pPr>
        </w:pPrChange>
      </w:pPr>
      <w:del w:id="390" w:author="Rainey" w:date="2015-11-16T15:00:00Z">
        <w:r w:rsidDel="009161F7">
          <w:rPr>
            <w:noProof/>
          </w:rPr>
          <w:drawing>
            <wp:inline distT="0" distB="0" distL="0" distR="0" wp14:anchorId="2A6F82D6" wp14:editId="37C36576">
              <wp:extent cx="2669694" cy="2257425"/>
              <wp:effectExtent l="19050" t="0" r="0" b="0"/>
              <wp:docPr id="3" name="Picture 1" descr="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11" cstate="print"/>
                      <a:stretch>
                        <a:fillRect/>
                      </a:stretch>
                    </pic:blipFill>
                    <pic:spPr>
                      <a:xfrm>
                        <a:off x="0" y="0"/>
                        <a:ext cx="2673585" cy="2260715"/>
                      </a:xfrm>
                      <a:prstGeom prst="rect">
                        <a:avLst/>
                      </a:prstGeom>
                    </pic:spPr>
                  </pic:pic>
                </a:graphicData>
              </a:graphic>
            </wp:inline>
          </w:drawing>
        </w:r>
      </w:del>
    </w:p>
    <w:p w14:paraId="7E2451E0" w14:textId="1EC48F7D" w:rsidR="004B1518" w:rsidDel="00D404E3" w:rsidRDefault="004B1518" w:rsidP="004B1518">
      <w:pPr>
        <w:pStyle w:val="ListParagraph"/>
        <w:ind w:left="2430"/>
        <w:rPr>
          <w:del w:id="391" w:author="Rainey" w:date="2015-11-16T15:09:00Z"/>
        </w:rPr>
      </w:pPr>
    </w:p>
    <w:p w14:paraId="52660625" w14:textId="1B7DFD78" w:rsidR="008712E4" w:rsidDel="00D404E3" w:rsidRDefault="002806C8" w:rsidP="007E35B4">
      <w:pPr>
        <w:pStyle w:val="ListParagraph"/>
        <w:numPr>
          <w:ilvl w:val="0"/>
          <w:numId w:val="6"/>
        </w:numPr>
        <w:rPr>
          <w:del w:id="392" w:author="Rainey" w:date="2015-11-16T15:09:00Z"/>
        </w:rPr>
      </w:pPr>
      <w:del w:id="393" w:author="Rainey" w:date="2015-11-16T15:09:00Z">
        <w:r w:rsidDel="00D404E3">
          <w:delText>Begin Sequence</w:delText>
        </w:r>
      </w:del>
    </w:p>
    <w:p w14:paraId="2F069860" w14:textId="4B71A7CE" w:rsidR="00863F89" w:rsidDel="00D404E3" w:rsidRDefault="00863F89" w:rsidP="00465D47">
      <w:pPr>
        <w:rPr>
          <w:del w:id="394" w:author="Rainey" w:date="2015-11-16T15:09:00Z"/>
        </w:rPr>
      </w:pPr>
    </w:p>
    <w:tbl>
      <w:tblPr>
        <w:tblStyle w:val="TableGrid"/>
        <w:tblW w:w="0" w:type="auto"/>
        <w:tblLook w:val="04A0" w:firstRow="1" w:lastRow="0" w:firstColumn="1" w:lastColumn="0" w:noHBand="0" w:noVBand="1"/>
      </w:tblPr>
      <w:tblGrid>
        <w:gridCol w:w="3107"/>
        <w:gridCol w:w="3108"/>
        <w:gridCol w:w="3135"/>
      </w:tblGrid>
      <w:tr w:rsidR="008A5F01" w14:paraId="39ADB992" w14:textId="77777777" w:rsidTr="007E35B4">
        <w:trPr>
          <w:trHeight w:val="135"/>
        </w:trPr>
        <w:tc>
          <w:tcPr>
            <w:tcW w:w="3192" w:type="dxa"/>
          </w:tcPr>
          <w:p w14:paraId="2B107A09" w14:textId="77777777" w:rsidR="008A5F01" w:rsidRDefault="008A5F01" w:rsidP="002B6364">
            <w:r>
              <w:t>Created By:</w:t>
            </w:r>
          </w:p>
        </w:tc>
        <w:tc>
          <w:tcPr>
            <w:tcW w:w="3192" w:type="dxa"/>
          </w:tcPr>
          <w:p w14:paraId="322678F9" w14:textId="77777777" w:rsidR="008A5F01" w:rsidRDefault="008A5F01">
            <w:r>
              <w:t>Antoine Ducrocq</w:t>
            </w:r>
          </w:p>
        </w:tc>
        <w:tc>
          <w:tcPr>
            <w:tcW w:w="3192" w:type="dxa"/>
          </w:tcPr>
          <w:p w14:paraId="08FBA9CC" w14:textId="77777777" w:rsidR="008A5F01" w:rsidRDefault="008A5F01">
            <w:r>
              <w:t>Date:05/27/2014</w:t>
            </w:r>
          </w:p>
        </w:tc>
      </w:tr>
      <w:tr w:rsidR="008A5F01" w14:paraId="72272EF5" w14:textId="77777777" w:rsidTr="007E35B4">
        <w:tc>
          <w:tcPr>
            <w:tcW w:w="3192" w:type="dxa"/>
          </w:tcPr>
          <w:p w14:paraId="58B4F44C" w14:textId="77777777" w:rsidR="008A5F01" w:rsidRDefault="008A5F01" w:rsidP="002B6364">
            <w:r>
              <w:t>Reviewed By:</w:t>
            </w:r>
          </w:p>
        </w:tc>
        <w:tc>
          <w:tcPr>
            <w:tcW w:w="3192" w:type="dxa"/>
          </w:tcPr>
          <w:p w14:paraId="310CF4C8" w14:textId="77777777" w:rsidR="008A5F01" w:rsidRDefault="008A5F01">
            <w:r>
              <w:t>Rainey Patterson</w:t>
            </w:r>
          </w:p>
        </w:tc>
        <w:tc>
          <w:tcPr>
            <w:tcW w:w="3192" w:type="dxa"/>
          </w:tcPr>
          <w:p w14:paraId="59176915" w14:textId="77777777" w:rsidR="008A5F01" w:rsidRDefault="008A5F01">
            <w:r>
              <w:t>Date:05/28/2014</w:t>
            </w:r>
          </w:p>
        </w:tc>
      </w:tr>
      <w:tr w:rsidR="007E35B4" w14:paraId="1977F81C" w14:textId="77777777" w:rsidTr="007E35B4">
        <w:tc>
          <w:tcPr>
            <w:tcW w:w="3192" w:type="dxa"/>
          </w:tcPr>
          <w:p w14:paraId="64414F28" w14:textId="77777777" w:rsidR="007E35B4" w:rsidRDefault="007E35B4" w:rsidP="002B6364">
            <w:r>
              <w:t>Approved By:</w:t>
            </w:r>
          </w:p>
        </w:tc>
        <w:tc>
          <w:tcPr>
            <w:tcW w:w="3192" w:type="dxa"/>
          </w:tcPr>
          <w:p w14:paraId="3886AFF0" w14:textId="77777777" w:rsidR="007E35B4" w:rsidRDefault="007E35B4" w:rsidP="002B6364"/>
        </w:tc>
        <w:tc>
          <w:tcPr>
            <w:tcW w:w="3192" w:type="dxa"/>
          </w:tcPr>
          <w:p w14:paraId="22184E13" w14:textId="77777777" w:rsidR="007E35B4" w:rsidRDefault="007E35B4" w:rsidP="002B6364">
            <w:r>
              <w:t>Date:</w:t>
            </w:r>
          </w:p>
        </w:tc>
      </w:tr>
    </w:tbl>
    <w:p w14:paraId="2A760F68" w14:textId="77777777" w:rsidR="008712E4" w:rsidRDefault="008712E4" w:rsidP="002B6364"/>
    <w:tbl>
      <w:tblPr>
        <w:tblStyle w:val="TableGrid"/>
        <w:tblW w:w="0" w:type="auto"/>
        <w:tblLayout w:type="fixed"/>
        <w:tblLook w:val="04A0" w:firstRow="1" w:lastRow="0" w:firstColumn="1" w:lastColumn="0" w:noHBand="0" w:noVBand="1"/>
      </w:tblPr>
      <w:tblGrid>
        <w:gridCol w:w="1872"/>
        <w:gridCol w:w="1872"/>
        <w:gridCol w:w="4032"/>
        <w:gridCol w:w="1728"/>
      </w:tblGrid>
      <w:tr w:rsidR="00B204C6" w14:paraId="665DA082" w14:textId="77777777" w:rsidTr="00B204C6">
        <w:tc>
          <w:tcPr>
            <w:tcW w:w="1872" w:type="dxa"/>
          </w:tcPr>
          <w:p w14:paraId="0E39DC54" w14:textId="77777777" w:rsidR="00B204C6" w:rsidRDefault="00B204C6" w:rsidP="00B204C6">
            <w:pPr>
              <w:jc w:val="center"/>
            </w:pPr>
            <w:r>
              <w:t>Revision Number</w:t>
            </w:r>
          </w:p>
        </w:tc>
        <w:tc>
          <w:tcPr>
            <w:tcW w:w="1872" w:type="dxa"/>
          </w:tcPr>
          <w:p w14:paraId="5CC64A4C" w14:textId="77777777" w:rsidR="00B204C6" w:rsidRDefault="00B204C6" w:rsidP="00B204C6">
            <w:pPr>
              <w:jc w:val="center"/>
            </w:pPr>
            <w:r>
              <w:t>Name</w:t>
            </w:r>
          </w:p>
        </w:tc>
        <w:tc>
          <w:tcPr>
            <w:tcW w:w="4032" w:type="dxa"/>
          </w:tcPr>
          <w:p w14:paraId="3E1D1FE6" w14:textId="77777777" w:rsidR="00B204C6" w:rsidRDefault="00B204C6" w:rsidP="00B204C6">
            <w:pPr>
              <w:jc w:val="center"/>
            </w:pPr>
            <w:r>
              <w:t>Reason for Revision</w:t>
            </w:r>
          </w:p>
        </w:tc>
        <w:tc>
          <w:tcPr>
            <w:tcW w:w="1728" w:type="dxa"/>
          </w:tcPr>
          <w:p w14:paraId="7E5D8FAB" w14:textId="77777777" w:rsidR="00B204C6" w:rsidRDefault="00B204C6" w:rsidP="00B204C6">
            <w:pPr>
              <w:jc w:val="center"/>
            </w:pPr>
            <w:r>
              <w:t>Effective Date</w:t>
            </w:r>
          </w:p>
        </w:tc>
      </w:tr>
      <w:tr w:rsidR="00B204C6" w14:paraId="5C8723BF" w14:textId="77777777" w:rsidTr="00B204C6">
        <w:tc>
          <w:tcPr>
            <w:tcW w:w="1872" w:type="dxa"/>
          </w:tcPr>
          <w:p w14:paraId="30E39224" w14:textId="77777777" w:rsidR="00B204C6" w:rsidRDefault="005D1777" w:rsidP="002B6364">
            <w:r>
              <w:t>01</w:t>
            </w:r>
          </w:p>
        </w:tc>
        <w:tc>
          <w:tcPr>
            <w:tcW w:w="1872" w:type="dxa"/>
          </w:tcPr>
          <w:p w14:paraId="256A2CAC" w14:textId="77777777" w:rsidR="00B204C6" w:rsidRDefault="005D1777" w:rsidP="002B6364">
            <w:r>
              <w:t>Antoine Ducrocq</w:t>
            </w:r>
          </w:p>
        </w:tc>
        <w:tc>
          <w:tcPr>
            <w:tcW w:w="4032" w:type="dxa"/>
          </w:tcPr>
          <w:p w14:paraId="754081CC" w14:textId="77777777" w:rsidR="00B204C6" w:rsidRDefault="005D1777" w:rsidP="002B6364">
            <w:r>
              <w:t>Creation of SOP</w:t>
            </w:r>
          </w:p>
        </w:tc>
        <w:tc>
          <w:tcPr>
            <w:tcW w:w="1728" w:type="dxa"/>
          </w:tcPr>
          <w:p w14:paraId="46C05B9B" w14:textId="77777777" w:rsidR="00B204C6" w:rsidRDefault="005D1777" w:rsidP="002B6364">
            <w:r>
              <w:t>05/29/2014</w:t>
            </w:r>
          </w:p>
        </w:tc>
      </w:tr>
      <w:tr w:rsidR="009161F7" w14:paraId="79FF827A" w14:textId="77777777" w:rsidTr="00B204C6">
        <w:trPr>
          <w:ins w:id="395" w:author="Rainey" w:date="2015-11-16T14:59:00Z"/>
        </w:trPr>
        <w:tc>
          <w:tcPr>
            <w:tcW w:w="1872" w:type="dxa"/>
          </w:tcPr>
          <w:p w14:paraId="733131DB" w14:textId="1238BD27" w:rsidR="009161F7" w:rsidRDefault="009161F7" w:rsidP="002B6364">
            <w:pPr>
              <w:rPr>
                <w:ins w:id="396" w:author="Rainey" w:date="2015-11-16T14:59:00Z"/>
              </w:rPr>
            </w:pPr>
            <w:ins w:id="397" w:author="Rainey" w:date="2015-11-16T14:59:00Z">
              <w:r>
                <w:t>02</w:t>
              </w:r>
            </w:ins>
          </w:p>
        </w:tc>
        <w:tc>
          <w:tcPr>
            <w:tcW w:w="1872" w:type="dxa"/>
          </w:tcPr>
          <w:p w14:paraId="4152A0A2" w14:textId="25BD437C" w:rsidR="009161F7" w:rsidRDefault="009161F7" w:rsidP="002B6364">
            <w:pPr>
              <w:rPr>
                <w:ins w:id="398" w:author="Rainey" w:date="2015-11-16T14:59:00Z"/>
              </w:rPr>
            </w:pPr>
            <w:ins w:id="399" w:author="Rainey" w:date="2015-11-16T14:59:00Z">
              <w:r>
                <w:t>Rainey Patterson</w:t>
              </w:r>
            </w:ins>
          </w:p>
        </w:tc>
        <w:tc>
          <w:tcPr>
            <w:tcW w:w="4032" w:type="dxa"/>
          </w:tcPr>
          <w:p w14:paraId="045178A1" w14:textId="77777777" w:rsidR="009161F7" w:rsidRDefault="009161F7" w:rsidP="002B6364">
            <w:pPr>
              <w:rPr>
                <w:ins w:id="400" w:author="Rainey" w:date="2015-11-16T15:09:00Z"/>
              </w:rPr>
            </w:pPr>
            <w:ins w:id="401" w:author="Rainey" w:date="2015-11-16T14:59:00Z">
              <w:r>
                <w:t>Change from Matyash to Folch</w:t>
              </w:r>
            </w:ins>
          </w:p>
          <w:p w14:paraId="19E94D48" w14:textId="4D07F8BC" w:rsidR="00D404E3" w:rsidRDefault="00D404E3" w:rsidP="002B6364">
            <w:pPr>
              <w:rPr>
                <w:ins w:id="402" w:author="Rainey" w:date="2015-11-16T14:59:00Z"/>
              </w:rPr>
            </w:pPr>
            <w:ins w:id="403" w:author="Rainey" w:date="2015-11-16T15:09:00Z">
              <w:r>
                <w:t>Removed instrument info, just sample prep</w:t>
              </w:r>
            </w:ins>
          </w:p>
        </w:tc>
        <w:tc>
          <w:tcPr>
            <w:tcW w:w="1728" w:type="dxa"/>
          </w:tcPr>
          <w:p w14:paraId="2646823F" w14:textId="1D00F553" w:rsidR="009161F7" w:rsidRDefault="009161F7" w:rsidP="002B6364">
            <w:pPr>
              <w:rPr>
                <w:ins w:id="404" w:author="Rainey" w:date="2015-11-16T14:59:00Z"/>
              </w:rPr>
            </w:pPr>
            <w:ins w:id="405" w:author="Rainey" w:date="2015-11-16T14:59:00Z">
              <w:r>
                <w:t>11/16/2015</w:t>
              </w:r>
            </w:ins>
          </w:p>
        </w:tc>
      </w:tr>
    </w:tbl>
    <w:p w14:paraId="47733971" w14:textId="77777777" w:rsidR="008712E4" w:rsidRDefault="008712E4" w:rsidP="002B6364"/>
    <w:sectPr w:rsidR="008712E4" w:rsidSect="007400F0">
      <w:headerReference w:type="default" r:id="rId12"/>
      <w:footerReference w:type="default" r:id="rId1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9" w:author="Rainey" w:date="2015-11-16T12:28:00Z" w:initials="RP">
    <w:p w14:paraId="7EC44965" w14:textId="77777777" w:rsidR="00E1693A" w:rsidRDefault="00E1693A">
      <w:pPr>
        <w:pStyle w:val="CommentText"/>
      </w:pPr>
      <w:r>
        <w:rPr>
          <w:rStyle w:val="CommentReference"/>
        </w:rPr>
        <w:annotationRef/>
      </w:r>
      <w:r>
        <w:t>Check these for the CER/DG prep</w:t>
      </w:r>
    </w:p>
    <w:p w14:paraId="6725CCAB" w14:textId="4B40B47B" w:rsidR="00E1693A" w:rsidRDefault="00E1693A">
      <w:pPr>
        <w:pStyle w:val="CommentText"/>
      </w:pPr>
    </w:p>
  </w:comment>
  <w:comment w:id="99" w:author="Rainey" w:date="2015-11-16T12:30:00Z" w:initials="RP">
    <w:p w14:paraId="219DE102" w14:textId="50EAD3F5" w:rsidR="00E1693A" w:rsidRDefault="00E1693A">
      <w:pPr>
        <w:pStyle w:val="CommentText"/>
      </w:pPr>
      <w:r>
        <w:rPr>
          <w:rStyle w:val="CommentReference"/>
        </w:rPr>
        <w:annotationRef/>
      </w:r>
      <w:r>
        <w:t>Change, make sure table below is correct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725CCAB" w15:done="0"/>
  <w15:commentEx w15:paraId="219DE10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CD1DB5" w14:textId="77777777" w:rsidR="00592446" w:rsidRDefault="00592446" w:rsidP="003A323B">
      <w:pPr>
        <w:spacing w:after="0" w:line="240" w:lineRule="auto"/>
      </w:pPr>
      <w:r>
        <w:separator/>
      </w:r>
    </w:p>
  </w:endnote>
  <w:endnote w:type="continuationSeparator" w:id="0">
    <w:p w14:paraId="58988F78" w14:textId="77777777" w:rsidR="00592446" w:rsidRDefault="00592446" w:rsidP="003A3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abic Typesetting">
    <w:altName w:val="Courier New"/>
    <w:charset w:val="00"/>
    <w:family w:val="script"/>
    <w:pitch w:val="variable"/>
    <w:sig w:usb0="00000000"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C3E08" w14:textId="77777777" w:rsidR="003A323B" w:rsidRDefault="003F7AD0" w:rsidP="00400C79">
    <w:pPr>
      <w:pStyle w:val="Footer"/>
      <w:jc w:val="right"/>
      <w:rPr>
        <w:rFonts w:asciiTheme="majorHAnsi" w:eastAsiaTheme="majorEastAsia" w:hAnsiTheme="majorHAnsi" w:cstheme="majorBidi"/>
        <w:noProof/>
        <w:color w:val="4F81BD" w:themeColor="accent1"/>
        <w:sz w:val="20"/>
        <w:szCs w:val="20"/>
      </w:rPr>
    </w:pPr>
    <w:r>
      <w:rPr>
        <w:rFonts w:eastAsiaTheme="minorHAnsi"/>
        <w:noProof/>
        <w:color w:val="4F81BD" w:themeColor="accent1"/>
      </w:rPr>
      <mc:AlternateContent>
        <mc:Choice Requires="wps">
          <w:drawing>
            <wp:anchor distT="0" distB="0" distL="114300" distR="114300" simplePos="0" relativeHeight="251659264" behindDoc="0" locked="0" layoutInCell="1" allowOverlap="1" wp14:anchorId="61A3A4EE" wp14:editId="5DFB2F4D">
              <wp:simplePos x="0" y="0"/>
              <wp:positionH relativeFrom="page">
                <wp:align>center</wp:align>
              </wp:positionH>
              <wp:positionV relativeFrom="page">
                <wp:align>center</wp:align>
              </wp:positionV>
              <wp:extent cx="7347585" cy="9521190"/>
              <wp:effectExtent l="0" t="0" r="26670" b="26670"/>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47585" cy="9521190"/>
                      </a:xfrm>
                      <a:prstGeom prst="rect">
                        <a:avLst/>
                      </a:prstGeom>
                      <a:no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519BEA1C" id="Rectangle 40" o:spid="_x0000_s1026" style="position:absolute;margin-left:0;margin-top:0;width:578.55pt;height:749.7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" filled="f" strokecolor="#938953 [1614]" strokeweight="2pt">
              <v:path arrowok="t"/>
              <w10:wrap anchorx="page" anchory="page"/>
            </v:rect>
          </w:pict>
        </mc:Fallback>
      </mc:AlternateContent>
    </w:r>
    <w:r w:rsidR="00400C79" w:rsidRPr="00400C79">
      <w:rPr>
        <w:color w:val="4F81BD" w:themeColor="accent1"/>
      </w:rPr>
      <w:t xml:space="preserve"> </w:t>
    </w:r>
    <w:r w:rsidR="00400C79" w:rsidRPr="00400C79">
      <w:rPr>
        <w:rFonts w:asciiTheme="majorHAnsi" w:eastAsiaTheme="majorEastAsia" w:hAnsiTheme="majorHAnsi" w:cstheme="majorBidi"/>
        <w:color w:val="4F81BD" w:themeColor="accent1"/>
        <w:sz w:val="20"/>
        <w:szCs w:val="20"/>
      </w:rPr>
      <w:t xml:space="preserve">pg. </w:t>
    </w:r>
    <w:r w:rsidR="0066051F" w:rsidRPr="00400C79">
      <w:rPr>
        <w:color w:val="4F81BD" w:themeColor="accent1"/>
        <w:sz w:val="20"/>
        <w:szCs w:val="20"/>
      </w:rPr>
      <w:fldChar w:fldCharType="begin"/>
    </w:r>
    <w:r w:rsidR="00400C79" w:rsidRPr="00400C79">
      <w:rPr>
        <w:color w:val="4F81BD" w:themeColor="accent1"/>
        <w:sz w:val="20"/>
        <w:szCs w:val="20"/>
      </w:rPr>
      <w:instrText xml:space="preserve"> PAGE    \* MERGEFORMAT </w:instrText>
    </w:r>
    <w:r w:rsidR="0066051F" w:rsidRPr="00400C79">
      <w:rPr>
        <w:color w:val="4F81BD" w:themeColor="accent1"/>
        <w:sz w:val="20"/>
        <w:szCs w:val="20"/>
      </w:rPr>
      <w:fldChar w:fldCharType="separate"/>
    </w:r>
    <w:r w:rsidR="00485912" w:rsidRPr="00485912">
      <w:rPr>
        <w:rFonts w:asciiTheme="majorHAnsi" w:eastAsiaTheme="majorEastAsia" w:hAnsiTheme="majorHAnsi" w:cstheme="majorBidi"/>
        <w:noProof/>
        <w:color w:val="4F81BD" w:themeColor="accent1"/>
        <w:sz w:val="20"/>
        <w:szCs w:val="20"/>
      </w:rPr>
      <w:t>1</w:t>
    </w:r>
    <w:r w:rsidR="0066051F" w:rsidRPr="00400C79">
      <w:rPr>
        <w:rFonts w:asciiTheme="majorHAnsi" w:eastAsiaTheme="majorEastAsia" w:hAnsiTheme="majorHAnsi" w:cstheme="majorBidi"/>
        <w:noProof/>
        <w:color w:val="4F81BD" w:themeColor="accent1"/>
        <w:sz w:val="20"/>
        <w:szCs w:val="20"/>
      </w:rPr>
      <w:fldChar w:fldCharType="end"/>
    </w:r>
    <w:r w:rsidR="005660AD">
      <w:rPr>
        <w:rFonts w:asciiTheme="majorHAnsi" w:eastAsiaTheme="majorEastAsia" w:hAnsiTheme="majorHAnsi" w:cstheme="majorBidi"/>
        <w:noProof/>
        <w:color w:val="4F81BD" w:themeColor="accent1"/>
        <w:sz w:val="20"/>
        <w:szCs w:val="20"/>
      </w:rPr>
      <w:t xml:space="preserve"> of 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9305AC" w14:textId="77777777" w:rsidR="00592446" w:rsidRDefault="00592446" w:rsidP="003A323B">
      <w:pPr>
        <w:spacing w:after="0" w:line="240" w:lineRule="auto"/>
      </w:pPr>
      <w:r>
        <w:separator/>
      </w:r>
    </w:p>
  </w:footnote>
  <w:footnote w:type="continuationSeparator" w:id="0">
    <w:p w14:paraId="64F85831" w14:textId="77777777" w:rsidR="00592446" w:rsidRDefault="00592446" w:rsidP="003A32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7A4BC1" w14:textId="77777777" w:rsidR="005D0924" w:rsidRDefault="005D0924">
    <w:pPr>
      <w:pStyle w:val="Header"/>
    </w:pPr>
  </w:p>
  <w:tbl>
    <w:tblPr>
      <w:tblStyle w:val="TableGrid"/>
      <w:tblW w:w="0" w:type="auto"/>
      <w:tblLayout w:type="fixed"/>
      <w:tblLook w:val="04A0" w:firstRow="1" w:lastRow="0" w:firstColumn="1" w:lastColumn="0" w:noHBand="0" w:noVBand="1"/>
    </w:tblPr>
    <w:tblGrid>
      <w:gridCol w:w="3456"/>
      <w:gridCol w:w="3192"/>
      <w:gridCol w:w="3192"/>
    </w:tblGrid>
    <w:tr w:rsidR="005D0924" w14:paraId="46D9C1E3" w14:textId="77777777" w:rsidTr="00AA7CA0">
      <w:tc>
        <w:tcPr>
          <w:tcW w:w="3456" w:type="dxa"/>
        </w:tcPr>
        <w:p w14:paraId="41B92852" w14:textId="77777777" w:rsidR="005D0924" w:rsidRPr="00876480" w:rsidRDefault="005D0924" w:rsidP="00876480">
          <w:pPr>
            <w:pStyle w:val="Header"/>
            <w:jc w:val="center"/>
            <w:rPr>
              <w:rFonts w:ascii="Arabic Typesetting" w:hAnsi="Arabic Typesetting" w:cs="Arabic Typesetting"/>
              <w:rPrChange w:id="406" w:author="Rainey" w:date="2015-11-16T15:05:00Z">
                <w:rPr>
                  <w:rFonts w:ascii="Arabic Typesetting" w:hAnsi="Arabic Typesetting" w:cs="Arabic Typesetting"/>
                  <w:sz w:val="24"/>
                  <w:szCs w:val="24"/>
                </w:rPr>
              </w:rPrChange>
            </w:rPr>
            <w:pPrChange w:id="407" w:author="Rainey" w:date="2015-11-16T15:04:00Z">
              <w:pPr>
                <w:pStyle w:val="Header"/>
              </w:pPr>
            </w:pPrChange>
          </w:pPr>
          <w:r w:rsidRPr="00876480">
            <w:rPr>
              <w:rFonts w:ascii="Arabic Typesetting" w:hAnsi="Arabic Typesetting" w:cs="Arabic Typesetting"/>
              <w:rPrChange w:id="408" w:author="Rainey" w:date="2015-11-16T15:05:00Z">
                <w:rPr>
                  <w:rFonts w:ascii="Arabic Typesetting" w:hAnsi="Arabic Typesetting" w:cs="Arabic Typesetting"/>
                  <w:sz w:val="24"/>
                  <w:szCs w:val="24"/>
                </w:rPr>
              </w:rPrChange>
            </w:rPr>
            <w:t>Clinical And Translational Science Institute</w:t>
          </w:r>
        </w:p>
        <w:p w14:paraId="774C9958" w14:textId="77777777" w:rsidR="00AA7CA0" w:rsidRPr="00876480" w:rsidRDefault="00AA7CA0" w:rsidP="00876480">
          <w:pPr>
            <w:pStyle w:val="Header"/>
            <w:jc w:val="center"/>
            <w:rPr>
              <w:rFonts w:ascii="Arabic Typesetting" w:hAnsi="Arabic Typesetting" w:cs="Arabic Typesetting"/>
              <w:rPrChange w:id="409" w:author="Rainey" w:date="2015-11-16T15:05:00Z">
                <w:rPr>
                  <w:rFonts w:ascii="Arabic Typesetting" w:hAnsi="Arabic Typesetting" w:cs="Arabic Typesetting"/>
                  <w:sz w:val="24"/>
                  <w:szCs w:val="24"/>
                </w:rPr>
              </w:rPrChange>
            </w:rPr>
            <w:pPrChange w:id="410" w:author="Rainey" w:date="2015-11-16T15:04:00Z">
              <w:pPr>
                <w:pStyle w:val="Header"/>
                <w:jc w:val="center"/>
              </w:pPr>
            </w:pPrChange>
          </w:pPr>
          <w:r w:rsidRPr="00876480">
            <w:rPr>
              <w:rFonts w:ascii="Arabic Typesetting" w:hAnsi="Arabic Typesetting" w:cs="Arabic Typesetting"/>
              <w:rPrChange w:id="411" w:author="Rainey" w:date="2015-11-16T15:05:00Z">
                <w:rPr>
                  <w:rFonts w:ascii="Arabic Typesetting" w:hAnsi="Arabic Typesetting" w:cs="Arabic Typesetting"/>
                  <w:sz w:val="24"/>
                  <w:szCs w:val="24"/>
                </w:rPr>
              </w:rPrChange>
            </w:rPr>
            <w:t>2004 Mowry Rd PO Box 100219</w:t>
          </w:r>
        </w:p>
        <w:p w14:paraId="50A3B0B7" w14:textId="77777777" w:rsidR="00AA7CA0" w:rsidRPr="00876480" w:rsidRDefault="00AA7CA0" w:rsidP="00876480">
          <w:pPr>
            <w:pStyle w:val="Header"/>
            <w:jc w:val="center"/>
            <w:rPr>
              <w:rFonts w:ascii="Arabic Typesetting" w:hAnsi="Arabic Typesetting" w:cs="Arabic Typesetting"/>
              <w:rPrChange w:id="412" w:author="Rainey" w:date="2015-11-16T15:05:00Z">
                <w:rPr>
                  <w:rFonts w:ascii="Arabic Typesetting" w:hAnsi="Arabic Typesetting" w:cs="Arabic Typesetting"/>
                </w:rPr>
              </w:rPrChange>
            </w:rPr>
            <w:pPrChange w:id="413" w:author="Rainey" w:date="2015-11-16T15:04:00Z">
              <w:pPr>
                <w:pStyle w:val="Header"/>
                <w:jc w:val="center"/>
              </w:pPr>
            </w:pPrChange>
          </w:pPr>
          <w:r w:rsidRPr="00876480">
            <w:rPr>
              <w:rFonts w:ascii="Arabic Typesetting" w:hAnsi="Arabic Typesetting" w:cs="Arabic Typesetting"/>
              <w:rPrChange w:id="414" w:author="Rainey" w:date="2015-11-16T15:05:00Z">
                <w:rPr>
                  <w:rFonts w:ascii="Arabic Typesetting" w:hAnsi="Arabic Typesetting" w:cs="Arabic Typesetting"/>
                  <w:sz w:val="24"/>
                  <w:szCs w:val="24"/>
                </w:rPr>
              </w:rPrChange>
            </w:rPr>
            <w:t>Gainesville, FL 32610-0219</w:t>
          </w:r>
        </w:p>
      </w:tc>
      <w:tc>
        <w:tcPr>
          <w:tcW w:w="3192" w:type="dxa"/>
          <w:vAlign w:val="center"/>
        </w:tcPr>
        <w:p w14:paraId="32BF3E1D" w14:textId="77777777" w:rsidR="005D0924" w:rsidRPr="00876480" w:rsidRDefault="005D0924" w:rsidP="00876480">
          <w:pPr>
            <w:pStyle w:val="Header"/>
            <w:jc w:val="center"/>
            <w:rPr>
              <w:rFonts w:ascii="Arabic Typesetting" w:hAnsi="Arabic Typesetting" w:cs="Arabic Typesetting"/>
              <w:rPrChange w:id="415" w:author="Rainey" w:date="2015-11-16T15:05:00Z">
                <w:rPr>
                  <w:rFonts w:ascii="Arabic Typesetting" w:hAnsi="Arabic Typesetting" w:cs="Arabic Typesetting"/>
                  <w:sz w:val="48"/>
                </w:rPr>
              </w:rPrChange>
            </w:rPr>
            <w:pPrChange w:id="416" w:author="Rainey" w:date="2015-11-16T15:04:00Z">
              <w:pPr>
                <w:pStyle w:val="Header"/>
                <w:jc w:val="center"/>
              </w:pPr>
            </w:pPrChange>
          </w:pPr>
          <w:r w:rsidRPr="00876480">
            <w:rPr>
              <w:rFonts w:ascii="Arabic Typesetting" w:hAnsi="Arabic Typesetting" w:cs="Arabic Typesetting"/>
              <w:rPrChange w:id="417" w:author="Rainey" w:date="2015-11-16T15:05:00Z">
                <w:rPr>
                  <w:rFonts w:ascii="Arabic Typesetting" w:hAnsi="Arabic Typesetting" w:cs="Arabic Typesetting"/>
                  <w:sz w:val="48"/>
                </w:rPr>
              </w:rPrChange>
            </w:rPr>
            <w:t>University of Florida</w:t>
          </w:r>
        </w:p>
      </w:tc>
      <w:tc>
        <w:tcPr>
          <w:tcW w:w="3192" w:type="dxa"/>
          <w:vAlign w:val="center"/>
        </w:tcPr>
        <w:p w14:paraId="6DBEAC02" w14:textId="3E640233" w:rsidR="005D0924" w:rsidRPr="00876480" w:rsidRDefault="00876480" w:rsidP="00876480">
          <w:pPr>
            <w:pStyle w:val="Header"/>
            <w:jc w:val="center"/>
            <w:rPr>
              <w:rFonts w:ascii="Arabic Typesetting" w:hAnsi="Arabic Typesetting" w:cs="Arabic Typesetting"/>
              <w:rPrChange w:id="418" w:author="Rainey" w:date="2015-11-16T15:05:00Z">
                <w:rPr>
                  <w:rFonts w:ascii="Arabic Typesetting" w:hAnsi="Arabic Typesetting" w:cs="Arabic Typesetting"/>
                  <w:sz w:val="28"/>
                  <w:szCs w:val="28"/>
                </w:rPr>
              </w:rPrChange>
            </w:rPr>
            <w:pPrChange w:id="419" w:author="Rainey" w:date="2015-11-16T15:04:00Z">
              <w:pPr>
                <w:pStyle w:val="Header"/>
                <w:jc w:val="center"/>
              </w:pPr>
            </w:pPrChange>
          </w:pPr>
          <w:ins w:id="420" w:author="Rainey" w:date="2015-11-16T15:03:00Z">
            <w:r w:rsidRPr="00876480">
              <w:rPr>
                <w:rFonts w:ascii="Arabic Typesetting" w:hAnsi="Arabic Typesetting" w:cs="Arabic Typesetting"/>
                <w:rPrChange w:id="421" w:author="Rainey" w:date="2015-11-16T15:05:00Z">
                  <w:rPr>
                    <w:rFonts w:ascii="Arabic Typesetting" w:hAnsi="Arabic Typesetting" w:cs="Arabic Typesetting"/>
                    <w:sz w:val="24"/>
                    <w:szCs w:val="24"/>
                  </w:rPr>
                </w:rPrChange>
              </w:rPr>
              <w:t xml:space="preserve">Tissue </w:t>
            </w:r>
          </w:ins>
          <w:r w:rsidR="0088300C" w:rsidRPr="00876480">
            <w:rPr>
              <w:rFonts w:ascii="Arabic Typesetting" w:hAnsi="Arabic Typesetting" w:cs="Arabic Typesetting"/>
              <w:rPrChange w:id="422" w:author="Rainey" w:date="2015-11-16T15:05:00Z">
                <w:rPr>
                  <w:rFonts w:ascii="Arabic Typesetting" w:hAnsi="Arabic Typesetting" w:cs="Arabic Typesetting"/>
                  <w:sz w:val="28"/>
                  <w:szCs w:val="28"/>
                </w:rPr>
              </w:rPrChange>
            </w:rPr>
            <w:t xml:space="preserve">Lipid Analysis via </w:t>
          </w:r>
          <w:del w:id="423" w:author="Rainey" w:date="2015-11-16T15:03:00Z">
            <w:r w:rsidR="0088300C" w:rsidRPr="00876480" w:rsidDel="00876480">
              <w:rPr>
                <w:rFonts w:ascii="Arabic Typesetting" w:hAnsi="Arabic Typesetting" w:cs="Arabic Typesetting"/>
                <w:rPrChange w:id="424" w:author="Rainey" w:date="2015-11-16T15:05:00Z">
                  <w:rPr>
                    <w:rFonts w:ascii="Arabic Typesetting" w:hAnsi="Arabic Typesetting" w:cs="Arabic Typesetting"/>
                    <w:sz w:val="28"/>
                    <w:szCs w:val="28"/>
                  </w:rPr>
                </w:rPrChange>
              </w:rPr>
              <w:delText xml:space="preserve">Matyash </w:delText>
            </w:r>
          </w:del>
          <w:ins w:id="425" w:author="Rainey" w:date="2015-11-16T15:03:00Z">
            <w:r w:rsidRPr="00876480">
              <w:rPr>
                <w:rFonts w:ascii="Arabic Typesetting" w:hAnsi="Arabic Typesetting" w:cs="Arabic Typesetting"/>
                <w:rPrChange w:id="426" w:author="Rainey" w:date="2015-11-16T15:05:00Z">
                  <w:rPr>
                    <w:rFonts w:ascii="Arabic Typesetting" w:hAnsi="Arabic Typesetting" w:cs="Arabic Typesetting"/>
                    <w:sz w:val="24"/>
                    <w:szCs w:val="24"/>
                  </w:rPr>
                </w:rPrChange>
              </w:rPr>
              <w:t xml:space="preserve">Folch </w:t>
            </w:r>
          </w:ins>
          <w:r w:rsidR="0088300C" w:rsidRPr="00876480">
            <w:rPr>
              <w:rFonts w:ascii="Arabic Typesetting" w:hAnsi="Arabic Typesetting" w:cs="Arabic Typesetting"/>
              <w:rPrChange w:id="427" w:author="Rainey" w:date="2015-11-16T15:05:00Z">
                <w:rPr>
                  <w:rFonts w:ascii="Arabic Typesetting" w:hAnsi="Arabic Typesetting" w:cs="Arabic Typesetting"/>
                  <w:sz w:val="28"/>
                  <w:szCs w:val="28"/>
                </w:rPr>
              </w:rPrChange>
            </w:rPr>
            <w:t>Extraction and RPLC-MS</w:t>
          </w:r>
        </w:p>
      </w:tc>
    </w:tr>
    <w:tr w:rsidR="005D0924" w14:paraId="10F65686" w14:textId="77777777" w:rsidTr="00AA7CA0">
      <w:tc>
        <w:tcPr>
          <w:tcW w:w="3456" w:type="dxa"/>
        </w:tcPr>
        <w:p w14:paraId="2AEFF05E" w14:textId="77777777" w:rsidR="005D0924" w:rsidRPr="00876480" w:rsidRDefault="005D0924" w:rsidP="00876480">
          <w:pPr>
            <w:pStyle w:val="Header"/>
            <w:jc w:val="center"/>
            <w:rPr>
              <w:rFonts w:ascii="Arabic Typesetting" w:hAnsi="Arabic Typesetting" w:cs="Arabic Typesetting"/>
              <w:rPrChange w:id="428" w:author="Rainey" w:date="2015-11-16T15:05:00Z">
                <w:rPr>
                  <w:rFonts w:ascii="Arabic Typesetting" w:hAnsi="Arabic Typesetting" w:cs="Arabic Typesetting"/>
                </w:rPr>
              </w:rPrChange>
            </w:rPr>
            <w:pPrChange w:id="429" w:author="Rainey" w:date="2015-11-16T15:04:00Z">
              <w:pPr>
                <w:pStyle w:val="Header"/>
              </w:pPr>
            </w:pPrChange>
          </w:pPr>
          <w:r w:rsidRPr="00876480">
            <w:rPr>
              <w:rFonts w:ascii="Arabic Typesetting" w:hAnsi="Arabic Typesetting" w:cs="Arabic Typesetting"/>
              <w:rPrChange w:id="430" w:author="Rainey" w:date="2015-11-16T15:05:00Z">
                <w:rPr>
                  <w:rFonts w:ascii="Arabic Typesetting" w:hAnsi="Arabic Typesetting" w:cs="Arabic Typesetting"/>
                </w:rPr>
              </w:rPrChange>
            </w:rPr>
            <w:t>Southeastern Center for Integrated Metabolomics</w:t>
          </w:r>
        </w:p>
      </w:tc>
      <w:tc>
        <w:tcPr>
          <w:tcW w:w="3192" w:type="dxa"/>
        </w:tcPr>
        <w:p w14:paraId="51E503E3" w14:textId="651AE1A8" w:rsidR="005D0924" w:rsidRPr="00876480" w:rsidRDefault="0088300C" w:rsidP="00876480">
          <w:pPr>
            <w:pStyle w:val="Header"/>
            <w:jc w:val="center"/>
            <w:rPr>
              <w:rFonts w:ascii="Arabic Typesetting" w:hAnsi="Arabic Typesetting" w:cs="Arabic Typesetting"/>
              <w:rPrChange w:id="431" w:author="Rainey" w:date="2015-11-16T15:05:00Z">
                <w:rPr>
                  <w:rFonts w:ascii="Arabic Typesetting" w:hAnsi="Arabic Typesetting" w:cs="Arabic Typesetting"/>
                </w:rPr>
              </w:rPrChange>
            </w:rPr>
            <w:pPrChange w:id="432" w:author="Rainey" w:date="2015-11-16T15:04:00Z">
              <w:pPr>
                <w:pStyle w:val="Header"/>
              </w:pPr>
            </w:pPrChange>
          </w:pPr>
          <w:r w:rsidRPr="00876480">
            <w:rPr>
              <w:rFonts w:ascii="Arabic Typesetting" w:hAnsi="Arabic Typesetting" w:cs="Arabic Typesetting"/>
              <w:rPrChange w:id="433" w:author="Rainey" w:date="2015-11-16T15:05:00Z">
                <w:rPr>
                  <w:rFonts w:ascii="Arabic Typesetting" w:hAnsi="Arabic Typesetting" w:cs="Arabic Typesetting"/>
                </w:rPr>
              </w:rPrChange>
            </w:rPr>
            <w:t>SOP: LE_02</w:t>
          </w:r>
          <w:r w:rsidR="00161AEE" w:rsidRPr="00876480">
            <w:rPr>
              <w:rFonts w:ascii="Arabic Typesetting" w:hAnsi="Arabic Typesetting" w:cs="Arabic Typesetting"/>
              <w:rPrChange w:id="434" w:author="Rainey" w:date="2015-11-16T15:05:00Z">
                <w:rPr>
                  <w:rFonts w:ascii="Arabic Typesetting" w:hAnsi="Arabic Typesetting" w:cs="Arabic Typesetting"/>
                </w:rPr>
              </w:rPrChange>
            </w:rPr>
            <w:t xml:space="preserve">  Revision</w:t>
          </w:r>
          <w:r w:rsidRPr="00876480">
            <w:rPr>
              <w:rFonts w:ascii="Arabic Typesetting" w:hAnsi="Arabic Typesetting" w:cs="Arabic Typesetting"/>
              <w:rPrChange w:id="435" w:author="Rainey" w:date="2015-11-16T15:05:00Z">
                <w:rPr>
                  <w:rFonts w:ascii="Arabic Typesetting" w:hAnsi="Arabic Typesetting" w:cs="Arabic Typesetting"/>
                </w:rPr>
              </w:rPrChange>
            </w:rPr>
            <w:t xml:space="preserve">: </w:t>
          </w:r>
          <w:del w:id="436" w:author="Rainey" w:date="2015-11-16T15:03:00Z">
            <w:r w:rsidRPr="00876480" w:rsidDel="00876480">
              <w:rPr>
                <w:rFonts w:ascii="Arabic Typesetting" w:hAnsi="Arabic Typesetting" w:cs="Arabic Typesetting"/>
                <w:rPrChange w:id="437" w:author="Rainey" w:date="2015-11-16T15:05:00Z">
                  <w:rPr>
                    <w:rFonts w:ascii="Arabic Typesetting" w:hAnsi="Arabic Typesetting" w:cs="Arabic Typesetting"/>
                  </w:rPr>
                </w:rPrChange>
              </w:rPr>
              <w:delText>01</w:delText>
            </w:r>
          </w:del>
          <w:ins w:id="438" w:author="Rainey" w:date="2015-11-16T15:03:00Z">
            <w:r w:rsidR="00876480" w:rsidRPr="00876480">
              <w:rPr>
                <w:rFonts w:ascii="Arabic Typesetting" w:hAnsi="Arabic Typesetting" w:cs="Arabic Typesetting"/>
                <w:rPrChange w:id="439" w:author="Rainey" w:date="2015-11-16T15:05:00Z">
                  <w:rPr>
                    <w:rFonts w:ascii="Arabic Typesetting" w:hAnsi="Arabic Typesetting" w:cs="Arabic Typesetting"/>
                  </w:rPr>
                </w:rPrChange>
              </w:rPr>
              <w:t>02</w:t>
            </w:r>
          </w:ins>
        </w:p>
      </w:tc>
      <w:tc>
        <w:tcPr>
          <w:tcW w:w="3192" w:type="dxa"/>
        </w:tcPr>
        <w:p w14:paraId="59D30F14" w14:textId="77777777" w:rsidR="005D0924" w:rsidRPr="00876480" w:rsidRDefault="005D0924" w:rsidP="00876480">
          <w:pPr>
            <w:pStyle w:val="Header"/>
            <w:jc w:val="center"/>
            <w:rPr>
              <w:rFonts w:ascii="Arabic Typesetting" w:hAnsi="Arabic Typesetting" w:cs="Arabic Typesetting"/>
              <w:rPrChange w:id="440" w:author="Rainey" w:date="2015-11-16T15:05:00Z">
                <w:rPr>
                  <w:rFonts w:ascii="Arabic Typesetting" w:hAnsi="Arabic Typesetting" w:cs="Arabic Typesetting"/>
                </w:rPr>
              </w:rPrChange>
            </w:rPr>
            <w:pPrChange w:id="441" w:author="Rainey" w:date="2015-11-16T15:04:00Z">
              <w:pPr>
                <w:pStyle w:val="Header"/>
              </w:pPr>
            </w:pPrChange>
          </w:pPr>
          <w:r w:rsidRPr="00876480">
            <w:rPr>
              <w:rFonts w:ascii="Arabic Typesetting" w:hAnsi="Arabic Typesetting" w:cs="Arabic Typesetting"/>
              <w:rPrChange w:id="442" w:author="Rainey" w:date="2015-11-16T15:05:00Z">
                <w:rPr>
                  <w:rFonts w:ascii="Arabic Typesetting" w:hAnsi="Arabic Typesetting" w:cs="Arabic Typesetting"/>
                </w:rPr>
              </w:rPrChange>
            </w:rPr>
            <w:t xml:space="preserve">Date </w:t>
          </w:r>
          <w:r w:rsidR="005D1777" w:rsidRPr="00876480">
            <w:rPr>
              <w:rFonts w:ascii="Arabic Typesetting" w:hAnsi="Arabic Typesetting" w:cs="Arabic Typesetting"/>
              <w:rPrChange w:id="443" w:author="Rainey" w:date="2015-11-16T15:05:00Z">
                <w:rPr>
                  <w:rFonts w:ascii="Arabic Typesetting" w:hAnsi="Arabic Typesetting" w:cs="Arabic Typesetting"/>
                </w:rPr>
              </w:rPrChange>
            </w:rPr>
            <w:t>Effective</w:t>
          </w:r>
          <w:r w:rsidRPr="00876480">
            <w:rPr>
              <w:rFonts w:ascii="Arabic Typesetting" w:hAnsi="Arabic Typesetting" w:cs="Arabic Typesetting"/>
              <w:rPrChange w:id="444" w:author="Rainey" w:date="2015-11-16T15:05:00Z">
                <w:rPr>
                  <w:rFonts w:ascii="Arabic Typesetting" w:hAnsi="Arabic Typesetting" w:cs="Arabic Typesetting"/>
                </w:rPr>
              </w:rPrChange>
            </w:rPr>
            <w:t>:</w:t>
          </w:r>
          <w:r w:rsidR="00161AEE" w:rsidRPr="00876480">
            <w:rPr>
              <w:rFonts w:ascii="Arabic Typesetting" w:hAnsi="Arabic Typesetting" w:cs="Arabic Typesetting"/>
              <w:rPrChange w:id="445" w:author="Rainey" w:date="2015-11-16T15:05:00Z">
                <w:rPr>
                  <w:rFonts w:ascii="Arabic Typesetting" w:hAnsi="Arabic Typesetting" w:cs="Arabic Typesetting"/>
                </w:rPr>
              </w:rPrChange>
            </w:rPr>
            <w:t>____</w:t>
          </w:r>
        </w:p>
      </w:tc>
    </w:tr>
  </w:tbl>
  <w:p w14:paraId="55620781" w14:textId="77777777" w:rsidR="005D0924" w:rsidRDefault="00BD1FF2">
    <w:pPr>
      <w:pStyle w:val="Header"/>
    </w:pPr>
    <w:r>
      <w:t>_____________________________________________________________________________________</w:t>
    </w:r>
  </w:p>
  <w:p w14:paraId="2CC6BBE0" w14:textId="77777777" w:rsidR="003A323B" w:rsidRDefault="003A32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C6547"/>
    <w:multiLevelType w:val="hybridMultilevel"/>
    <w:tmpl w:val="62A49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4438C8"/>
    <w:multiLevelType w:val="hybridMultilevel"/>
    <w:tmpl w:val="226002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99A5223"/>
    <w:multiLevelType w:val="hybridMultilevel"/>
    <w:tmpl w:val="4DFA0506"/>
    <w:lvl w:ilvl="0" w:tplc="B89859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A03942"/>
    <w:multiLevelType w:val="hybridMultilevel"/>
    <w:tmpl w:val="B50C01D4"/>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4" w15:restartNumberingAfterBreak="0">
    <w:nsid w:val="3C7D5977"/>
    <w:multiLevelType w:val="hybridMultilevel"/>
    <w:tmpl w:val="F6305B4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8D3778C"/>
    <w:multiLevelType w:val="hybridMultilevel"/>
    <w:tmpl w:val="F84C0B90"/>
    <w:lvl w:ilvl="0" w:tplc="52CE0F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C613411"/>
    <w:multiLevelType w:val="hybridMultilevel"/>
    <w:tmpl w:val="743483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6DA079E"/>
    <w:multiLevelType w:val="hybridMultilevel"/>
    <w:tmpl w:val="E4180FE4"/>
    <w:lvl w:ilvl="0" w:tplc="52CE0F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6"/>
  </w:num>
  <w:num w:numId="4">
    <w:abstractNumId w:val="0"/>
  </w:num>
  <w:num w:numId="5">
    <w:abstractNumId w:val="1"/>
  </w:num>
  <w:num w:numId="6">
    <w:abstractNumId w:val="7"/>
  </w:num>
  <w:num w:numId="7">
    <w:abstractNumId w:val="3"/>
  </w:num>
  <w:num w:numId="8">
    <w:abstractNumId w:val="4"/>
  </w:num>
  <w:num w:numId="9">
    <w:abstractNumId w:val="4"/>
  </w:num>
  <w:num w:numId="10">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iney">
    <w15:presenceInfo w15:providerId="None" w15:userId="Raine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trackRevisions/>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DA2"/>
    <w:rsid w:val="000916D7"/>
    <w:rsid w:val="000A4AAB"/>
    <w:rsid w:val="000C25CA"/>
    <w:rsid w:val="000C6768"/>
    <w:rsid w:val="000F0504"/>
    <w:rsid w:val="00124AAE"/>
    <w:rsid w:val="00136B23"/>
    <w:rsid w:val="00144A16"/>
    <w:rsid w:val="00153732"/>
    <w:rsid w:val="00161AEE"/>
    <w:rsid w:val="00165D02"/>
    <w:rsid w:val="001859B6"/>
    <w:rsid w:val="001F17F4"/>
    <w:rsid w:val="00203DA2"/>
    <w:rsid w:val="002334DE"/>
    <w:rsid w:val="0023707A"/>
    <w:rsid w:val="00237FDA"/>
    <w:rsid w:val="00276A9F"/>
    <w:rsid w:val="00277128"/>
    <w:rsid w:val="002806C8"/>
    <w:rsid w:val="00284C5C"/>
    <w:rsid w:val="00296541"/>
    <w:rsid w:val="002A399B"/>
    <w:rsid w:val="002B6364"/>
    <w:rsid w:val="002C206B"/>
    <w:rsid w:val="002F5B76"/>
    <w:rsid w:val="00335273"/>
    <w:rsid w:val="003616F1"/>
    <w:rsid w:val="00373D3A"/>
    <w:rsid w:val="003A05DF"/>
    <w:rsid w:val="003A088B"/>
    <w:rsid w:val="003A323B"/>
    <w:rsid w:val="003B249C"/>
    <w:rsid w:val="003D13B2"/>
    <w:rsid w:val="003F7AD0"/>
    <w:rsid w:val="00400C79"/>
    <w:rsid w:val="00410FA9"/>
    <w:rsid w:val="00417A95"/>
    <w:rsid w:val="00446423"/>
    <w:rsid w:val="00465D47"/>
    <w:rsid w:val="004731D0"/>
    <w:rsid w:val="00485912"/>
    <w:rsid w:val="00496EDE"/>
    <w:rsid w:val="004B1518"/>
    <w:rsid w:val="004E0327"/>
    <w:rsid w:val="004E44B9"/>
    <w:rsid w:val="004F36B8"/>
    <w:rsid w:val="00500D80"/>
    <w:rsid w:val="005151EA"/>
    <w:rsid w:val="00551E7B"/>
    <w:rsid w:val="005660AD"/>
    <w:rsid w:val="00592446"/>
    <w:rsid w:val="005D0924"/>
    <w:rsid w:val="005D1777"/>
    <w:rsid w:val="005E6827"/>
    <w:rsid w:val="00622E53"/>
    <w:rsid w:val="00634321"/>
    <w:rsid w:val="0066051F"/>
    <w:rsid w:val="00664A43"/>
    <w:rsid w:val="00666AA1"/>
    <w:rsid w:val="006E0011"/>
    <w:rsid w:val="006E44BF"/>
    <w:rsid w:val="00735876"/>
    <w:rsid w:val="00735A22"/>
    <w:rsid w:val="007400F0"/>
    <w:rsid w:val="007644D5"/>
    <w:rsid w:val="007E35B4"/>
    <w:rsid w:val="007E5BAC"/>
    <w:rsid w:val="007E7AAC"/>
    <w:rsid w:val="00837635"/>
    <w:rsid w:val="00847D5F"/>
    <w:rsid w:val="00863F89"/>
    <w:rsid w:val="00864A47"/>
    <w:rsid w:val="008712E4"/>
    <w:rsid w:val="00876480"/>
    <w:rsid w:val="0088300C"/>
    <w:rsid w:val="008A4A13"/>
    <w:rsid w:val="008A5F01"/>
    <w:rsid w:val="008B2739"/>
    <w:rsid w:val="008D3C08"/>
    <w:rsid w:val="009161F7"/>
    <w:rsid w:val="009344B1"/>
    <w:rsid w:val="009768BE"/>
    <w:rsid w:val="009A40BA"/>
    <w:rsid w:val="009B6B15"/>
    <w:rsid w:val="009D7324"/>
    <w:rsid w:val="00A06DA6"/>
    <w:rsid w:val="00A72676"/>
    <w:rsid w:val="00A746BC"/>
    <w:rsid w:val="00A832DF"/>
    <w:rsid w:val="00AA7CA0"/>
    <w:rsid w:val="00AE6D24"/>
    <w:rsid w:val="00B204C6"/>
    <w:rsid w:val="00B4460F"/>
    <w:rsid w:val="00B75A48"/>
    <w:rsid w:val="00B7620E"/>
    <w:rsid w:val="00B90C9D"/>
    <w:rsid w:val="00B956CF"/>
    <w:rsid w:val="00BA1A3D"/>
    <w:rsid w:val="00BC5DFA"/>
    <w:rsid w:val="00BD1FF2"/>
    <w:rsid w:val="00BF7675"/>
    <w:rsid w:val="00C04766"/>
    <w:rsid w:val="00C249F0"/>
    <w:rsid w:val="00C2760C"/>
    <w:rsid w:val="00C455D1"/>
    <w:rsid w:val="00C53957"/>
    <w:rsid w:val="00C620B9"/>
    <w:rsid w:val="00C64819"/>
    <w:rsid w:val="00C64824"/>
    <w:rsid w:val="00C742BF"/>
    <w:rsid w:val="00C91D26"/>
    <w:rsid w:val="00CA58E9"/>
    <w:rsid w:val="00CB6E67"/>
    <w:rsid w:val="00D217A8"/>
    <w:rsid w:val="00D404E3"/>
    <w:rsid w:val="00D467E4"/>
    <w:rsid w:val="00D66AE7"/>
    <w:rsid w:val="00D813A8"/>
    <w:rsid w:val="00D92997"/>
    <w:rsid w:val="00DC366D"/>
    <w:rsid w:val="00DC6B3D"/>
    <w:rsid w:val="00DD1BA8"/>
    <w:rsid w:val="00DE6147"/>
    <w:rsid w:val="00E15B7D"/>
    <w:rsid w:val="00E1693A"/>
    <w:rsid w:val="00E25D49"/>
    <w:rsid w:val="00E829CD"/>
    <w:rsid w:val="00E95AA6"/>
    <w:rsid w:val="00EA40A9"/>
    <w:rsid w:val="00EA458F"/>
    <w:rsid w:val="00EC2E7F"/>
    <w:rsid w:val="00F5519E"/>
    <w:rsid w:val="00F874AD"/>
    <w:rsid w:val="00F90B9A"/>
    <w:rsid w:val="00F94C49"/>
    <w:rsid w:val="00FE0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CF76C3"/>
  <w15:docId w15:val="{B8CE54FC-4D69-4AFB-9C42-F3BE0AC99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32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323B"/>
  </w:style>
  <w:style w:type="paragraph" w:styleId="Footer">
    <w:name w:val="footer"/>
    <w:basedOn w:val="Normal"/>
    <w:link w:val="FooterChar"/>
    <w:uiPriority w:val="99"/>
    <w:unhideWhenUsed/>
    <w:rsid w:val="003A32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323B"/>
  </w:style>
  <w:style w:type="paragraph" w:styleId="BalloonText">
    <w:name w:val="Balloon Text"/>
    <w:basedOn w:val="Normal"/>
    <w:link w:val="BalloonTextChar"/>
    <w:uiPriority w:val="99"/>
    <w:semiHidden/>
    <w:unhideWhenUsed/>
    <w:rsid w:val="003A32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323B"/>
    <w:rPr>
      <w:rFonts w:ascii="Tahoma" w:hAnsi="Tahoma" w:cs="Tahoma"/>
      <w:sz w:val="16"/>
      <w:szCs w:val="16"/>
    </w:rPr>
  </w:style>
  <w:style w:type="paragraph" w:styleId="ListParagraph">
    <w:name w:val="List Paragraph"/>
    <w:basedOn w:val="Normal"/>
    <w:uiPriority w:val="34"/>
    <w:qFormat/>
    <w:rsid w:val="008712E4"/>
    <w:pPr>
      <w:ind w:left="720"/>
      <w:contextualSpacing/>
    </w:pPr>
  </w:style>
  <w:style w:type="table" w:styleId="TableGrid">
    <w:name w:val="Table Grid"/>
    <w:basedOn w:val="TableNormal"/>
    <w:uiPriority w:val="59"/>
    <w:rsid w:val="00DD1B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D1777"/>
    <w:rPr>
      <w:sz w:val="16"/>
      <w:szCs w:val="16"/>
    </w:rPr>
  </w:style>
  <w:style w:type="paragraph" w:styleId="CommentText">
    <w:name w:val="annotation text"/>
    <w:basedOn w:val="Normal"/>
    <w:link w:val="CommentTextChar"/>
    <w:uiPriority w:val="99"/>
    <w:semiHidden/>
    <w:unhideWhenUsed/>
    <w:rsid w:val="005D1777"/>
    <w:pPr>
      <w:spacing w:line="240" w:lineRule="auto"/>
    </w:pPr>
    <w:rPr>
      <w:sz w:val="20"/>
      <w:szCs w:val="20"/>
    </w:rPr>
  </w:style>
  <w:style w:type="character" w:customStyle="1" w:styleId="CommentTextChar">
    <w:name w:val="Comment Text Char"/>
    <w:basedOn w:val="DefaultParagraphFont"/>
    <w:link w:val="CommentText"/>
    <w:uiPriority w:val="99"/>
    <w:semiHidden/>
    <w:rsid w:val="005D1777"/>
    <w:rPr>
      <w:sz w:val="20"/>
      <w:szCs w:val="20"/>
    </w:rPr>
  </w:style>
  <w:style w:type="paragraph" w:styleId="CommentSubject">
    <w:name w:val="annotation subject"/>
    <w:basedOn w:val="CommentText"/>
    <w:next w:val="CommentText"/>
    <w:link w:val="CommentSubjectChar"/>
    <w:uiPriority w:val="99"/>
    <w:semiHidden/>
    <w:unhideWhenUsed/>
    <w:rsid w:val="005D1777"/>
    <w:rPr>
      <w:b/>
      <w:bCs/>
    </w:rPr>
  </w:style>
  <w:style w:type="character" w:customStyle="1" w:styleId="CommentSubjectChar">
    <w:name w:val="Comment Subject Char"/>
    <w:basedOn w:val="CommentTextChar"/>
    <w:link w:val="CommentSubject"/>
    <w:uiPriority w:val="99"/>
    <w:semiHidden/>
    <w:rsid w:val="005D177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041061">
      <w:bodyDiv w:val="1"/>
      <w:marLeft w:val="0"/>
      <w:marRight w:val="0"/>
      <w:marTop w:val="0"/>
      <w:marBottom w:val="0"/>
      <w:divBdr>
        <w:top w:val="none" w:sz="0" w:space="0" w:color="auto"/>
        <w:left w:val="none" w:sz="0" w:space="0" w:color="auto"/>
        <w:bottom w:val="none" w:sz="0" w:space="0" w:color="auto"/>
        <w:right w:val="none" w:sz="0" w:space="0" w:color="auto"/>
      </w:divBdr>
    </w:div>
    <w:div w:id="537351962">
      <w:bodyDiv w:val="1"/>
      <w:marLeft w:val="0"/>
      <w:marRight w:val="0"/>
      <w:marTop w:val="0"/>
      <w:marBottom w:val="0"/>
      <w:divBdr>
        <w:top w:val="none" w:sz="0" w:space="0" w:color="auto"/>
        <w:left w:val="none" w:sz="0" w:space="0" w:color="auto"/>
        <w:bottom w:val="none" w:sz="0" w:space="0" w:color="auto"/>
        <w:right w:val="none" w:sz="0" w:space="0" w:color="auto"/>
      </w:divBdr>
    </w:div>
    <w:div w:id="615257593">
      <w:bodyDiv w:val="1"/>
      <w:marLeft w:val="0"/>
      <w:marRight w:val="0"/>
      <w:marTop w:val="0"/>
      <w:marBottom w:val="0"/>
      <w:divBdr>
        <w:top w:val="none" w:sz="0" w:space="0" w:color="auto"/>
        <w:left w:val="none" w:sz="0" w:space="0" w:color="auto"/>
        <w:bottom w:val="none" w:sz="0" w:space="0" w:color="auto"/>
        <w:right w:val="none" w:sz="0" w:space="0" w:color="auto"/>
      </w:divBdr>
    </w:div>
    <w:div w:id="1510146198">
      <w:bodyDiv w:val="1"/>
      <w:marLeft w:val="0"/>
      <w:marRight w:val="0"/>
      <w:marTop w:val="0"/>
      <w:marBottom w:val="0"/>
      <w:divBdr>
        <w:top w:val="none" w:sz="0" w:space="0" w:color="auto"/>
        <w:left w:val="none" w:sz="0" w:space="0" w:color="auto"/>
        <w:bottom w:val="none" w:sz="0" w:space="0" w:color="auto"/>
        <w:right w:val="none" w:sz="0" w:space="0" w:color="auto"/>
      </w:divBdr>
    </w:div>
    <w:div w:id="2082289420">
      <w:bodyDiv w:val="1"/>
      <w:marLeft w:val="0"/>
      <w:marRight w:val="0"/>
      <w:marTop w:val="0"/>
      <w:marBottom w:val="0"/>
      <w:divBdr>
        <w:top w:val="none" w:sz="0" w:space="0" w:color="auto"/>
        <w:left w:val="none" w:sz="0" w:space="0" w:color="auto"/>
        <w:bottom w:val="none" w:sz="0" w:space="0" w:color="auto"/>
        <w:right w:val="none" w:sz="0" w:space="0" w:color="auto"/>
      </w:divBdr>
    </w:div>
    <w:div w:id="2135826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0B0253D-37F3-4C6E-8148-2ADD72BBE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1129</Words>
  <Characters>6439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CTSI-SECIM</vt:lpstr>
    </vt:vector>
  </TitlesOfParts>
  <Company>University of Florida Academic Health Center</Company>
  <LinksUpToDate>false</LinksUpToDate>
  <CharactersWithSpaces>7553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CTSI-SECIM</dc:title>
  <dc:creator>Batson,Sandi</dc:creator>
  <cp:lastModifiedBy>Rainey Patterson</cp:lastModifiedBy>
  <cp:revision>6</cp:revision>
  <cp:lastPrinted>2014-03-27T18:44:00Z</cp:lastPrinted>
  <dcterms:created xsi:type="dcterms:W3CDTF">2015-11-16T20:12:00Z</dcterms:created>
  <dcterms:modified xsi:type="dcterms:W3CDTF">2015-11-16T20:29:00Z</dcterms:modified>
</cp:coreProperties>
</file>